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69E4A" w14:textId="45B8314F" w:rsidR="00051B09" w:rsidRDefault="00894641">
      <w:pPr>
        <w:rPr>
          <w:rFonts w:ascii="Calibri" w:hAnsi="Calibri"/>
        </w:rPr>
      </w:pPr>
      <w:r>
        <w:rPr>
          <w:rFonts w:ascii="Calibri" w:hAnsi="Calibri"/>
        </w:rPr>
        <w:object w:dxaOrig="5411" w:dyaOrig="7211" w14:anchorId="5740AA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33.5pt;height:712.45pt" o:ole="">
            <v:imagedata r:id="rId9" o:title=""/>
          </v:shape>
          <o:OLEObject Type="Embed" ProgID="PowerPoint.Show.12" ShapeID="_x0000_i1028" DrawAspect="Content" ObjectID="_1558358840" r:id="rId10"/>
        </w:object>
      </w:r>
      <w:r w:rsidR="004951F0" w:rsidRPr="00966DE9">
        <w:rPr>
          <w:rFonts w:ascii="Calibri" w:hAnsi="Calibri"/>
        </w:rPr>
        <w:br w:type="page"/>
      </w:r>
    </w:p>
    <w:p w14:paraId="47D0A2D3" w14:textId="2EE40E39" w:rsidR="00086617" w:rsidRDefault="00D17865">
      <w:pPr>
        <w:rPr>
          <w:rFonts w:ascii="Calibri" w:hAnsi="Calibri"/>
        </w:rPr>
      </w:pPr>
      <w:r>
        <w:rPr>
          <w:rFonts w:ascii="Calibri" w:hAnsi="Calibri"/>
        </w:rPr>
        <w:object w:dxaOrig="5411" w:dyaOrig="7211" w14:anchorId="229C7380">
          <v:shape id="_x0000_i1026" type="#_x0000_t75" style="width:531.35pt;height:709.55pt" o:ole="">
            <v:imagedata r:id="rId11" o:title=""/>
          </v:shape>
          <o:OLEObject Type="Embed" ProgID="PowerPoint.Show.12" ShapeID="_x0000_i1026" DrawAspect="Content" ObjectID="_1558358841" r:id="rId12"/>
        </w:object>
      </w:r>
      <w:bookmarkStart w:id="0" w:name="_GoBack"/>
      <w:bookmarkEnd w:id="0"/>
    </w:p>
    <w:p w14:paraId="2A0353FE" w14:textId="77777777" w:rsidR="00086617" w:rsidRDefault="00086617">
      <w:pPr>
        <w:rPr>
          <w:rFonts w:ascii="Calibri" w:hAnsi="Calibri"/>
        </w:rPr>
      </w:pPr>
    </w:p>
    <w:p w14:paraId="2278C8AA" w14:textId="77777777" w:rsidR="00051B09" w:rsidRDefault="00051B09">
      <w:pPr>
        <w:rPr>
          <w:rFonts w:ascii="Calibri" w:hAnsi="Calibri"/>
        </w:rPr>
        <w:sectPr w:rsidR="00051B09" w:rsidSect="00051B09">
          <w:headerReference w:type="default" r:id="rId13"/>
          <w:footerReference w:type="even" r:id="rId14"/>
          <w:footerReference w:type="default" r:id="rId15"/>
          <w:pgSz w:w="11906" w:h="16838"/>
          <w:pgMar w:top="709" w:right="720" w:bottom="720" w:left="720" w:header="284" w:footer="340" w:gutter="0"/>
          <w:cols w:space="708"/>
          <w:docGrid w:linePitch="360"/>
        </w:sectPr>
      </w:pPr>
    </w:p>
    <w:p w14:paraId="65518575" w14:textId="0E5ED503" w:rsidR="005B7161" w:rsidRPr="00051B09" w:rsidRDefault="00C60FB2" w:rsidP="00051B09">
      <w:pPr>
        <w:tabs>
          <w:tab w:val="left" w:pos="-1560"/>
        </w:tabs>
        <w:ind w:right="-525"/>
        <w:jc w:val="center"/>
        <w:rPr>
          <w:rFonts w:asciiTheme="minorHAnsi" w:hAnsiTheme="minorHAnsi" w:cstheme="minorHAnsi"/>
          <w:b/>
          <w:sz w:val="36"/>
          <w:szCs w:val="28"/>
          <w:u w:val="single"/>
        </w:rPr>
      </w:pPr>
      <w:r w:rsidRPr="00051B09">
        <w:rPr>
          <w:rFonts w:asciiTheme="minorHAnsi" w:hAnsiTheme="minorHAnsi" w:cstheme="minorHAnsi"/>
          <w:b/>
          <w:sz w:val="36"/>
          <w:szCs w:val="28"/>
          <w:u w:val="single"/>
        </w:rPr>
        <w:lastRenderedPageBreak/>
        <w:t>Application Form</w:t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5387"/>
      </w:tblGrid>
      <w:tr w:rsidR="000773C6" w:rsidRPr="00966DE9" w14:paraId="6FCADE2A" w14:textId="77777777" w:rsidTr="00D50F4D">
        <w:tc>
          <w:tcPr>
            <w:tcW w:w="10425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379B96B" w14:textId="77777777" w:rsidR="000773C6" w:rsidRPr="00966DE9" w:rsidRDefault="000773C6" w:rsidP="003D02EE">
            <w:pPr>
              <w:spacing w:line="360" w:lineRule="auto"/>
              <w:rPr>
                <w:rFonts w:ascii="Arial" w:hAnsi="Arial" w:cs="Arial"/>
                <w:b/>
              </w:rPr>
            </w:pPr>
            <w:r w:rsidRPr="00966DE9">
              <w:rPr>
                <w:rFonts w:ascii="Arial" w:hAnsi="Arial" w:cs="Arial"/>
                <w:b/>
              </w:rPr>
              <w:t>1. Personal Information</w:t>
            </w:r>
          </w:p>
        </w:tc>
      </w:tr>
      <w:tr w:rsidR="00246772" w:rsidRPr="00966DE9" w14:paraId="5DC2062C" w14:textId="77777777" w:rsidTr="00D50F4D">
        <w:tc>
          <w:tcPr>
            <w:tcW w:w="10425" w:type="dxa"/>
            <w:gridSpan w:val="2"/>
            <w:tcBorders>
              <w:bottom w:val="single" w:sz="4" w:space="0" w:color="auto"/>
            </w:tcBorders>
            <w:vAlign w:val="center"/>
          </w:tcPr>
          <w:p w14:paraId="7857DCE4" w14:textId="2C2E019F" w:rsidR="009D1B4D" w:rsidRPr="00966DE9" w:rsidRDefault="00F13D36" w:rsidP="009B5FC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Name:</w:t>
            </w:r>
            <w:r w:rsidR="00EA735C" w:rsidRPr="00966DE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246772" w:rsidRPr="00966DE9" w14:paraId="1F084511" w14:textId="77777777" w:rsidTr="00D50F4D">
        <w:trPr>
          <w:trHeight w:val="665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43880" w14:textId="1393E7BD" w:rsidR="009D1B4D" w:rsidRPr="00966DE9" w:rsidRDefault="00246772" w:rsidP="009B5FC5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Email address:</w:t>
            </w:r>
          </w:p>
        </w:tc>
      </w:tr>
      <w:tr w:rsidR="00DF3698" w:rsidRPr="00966DE9" w14:paraId="5B910D88" w14:textId="77777777" w:rsidTr="00D50F4D">
        <w:tc>
          <w:tcPr>
            <w:tcW w:w="5038" w:type="dxa"/>
            <w:tcBorders>
              <w:top w:val="single" w:sz="4" w:space="0" w:color="auto"/>
              <w:bottom w:val="single" w:sz="4" w:space="0" w:color="auto"/>
            </w:tcBorders>
          </w:tcPr>
          <w:p w14:paraId="1B4E6A5B" w14:textId="77777777" w:rsidR="00DF3698" w:rsidRPr="00966DE9" w:rsidRDefault="00D3358D" w:rsidP="00AC798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 xml:space="preserve">Title of your current </w:t>
            </w:r>
            <w:r w:rsidR="00920A48" w:rsidRPr="00966DE9">
              <w:rPr>
                <w:rFonts w:ascii="Arial" w:hAnsi="Arial" w:cs="Arial"/>
                <w:b/>
                <w:sz w:val="22"/>
                <w:szCs w:val="22"/>
              </w:rPr>
              <w:t>post</w:t>
            </w:r>
            <w:r w:rsidR="001240B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2A52DBFC" w14:textId="77777777" w:rsidR="00D3358D" w:rsidRPr="00966DE9" w:rsidRDefault="00D3358D" w:rsidP="00AC798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E0B7E" w14:textId="77777777" w:rsidR="00DF3698" w:rsidRPr="00966DE9" w:rsidRDefault="001375AB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Current post s</w:t>
            </w:r>
            <w:r w:rsidR="00DF3698" w:rsidRPr="00966DE9">
              <w:rPr>
                <w:rFonts w:ascii="Arial" w:hAnsi="Arial" w:cs="Arial"/>
                <w:b/>
                <w:sz w:val="22"/>
                <w:szCs w:val="22"/>
              </w:rPr>
              <w:t>tart date:</w:t>
            </w:r>
          </w:p>
          <w:p w14:paraId="469BBC69" w14:textId="77777777" w:rsidR="009D1B4D" w:rsidRPr="00966DE9" w:rsidRDefault="009D1B4D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97E79A" w14:textId="77777777" w:rsidR="001375AB" w:rsidRPr="00966DE9" w:rsidRDefault="001375AB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Current post end date:</w:t>
            </w:r>
          </w:p>
          <w:p w14:paraId="619CE884" w14:textId="77777777" w:rsidR="009D1B4D" w:rsidRPr="00966DE9" w:rsidRDefault="009D1B4D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375AB" w:rsidRPr="00966DE9" w14:paraId="30452571" w14:textId="77777777" w:rsidTr="00D50F4D">
        <w:tc>
          <w:tcPr>
            <w:tcW w:w="50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104BA" w14:textId="77777777" w:rsidR="001375AB" w:rsidRPr="00966DE9" w:rsidRDefault="001375AB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Position:</w:t>
            </w:r>
          </w:p>
          <w:p w14:paraId="15DF4A1C" w14:textId="77777777" w:rsidR="009D1B4D" w:rsidRPr="00966DE9" w:rsidRDefault="009D1B4D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322AD549" w14:textId="77777777" w:rsidR="001375AB" w:rsidRPr="00966DE9" w:rsidRDefault="001375AB" w:rsidP="00C55E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Employer:</w:t>
            </w:r>
          </w:p>
        </w:tc>
      </w:tr>
      <w:tr w:rsidR="00336B5F" w:rsidRPr="00966DE9" w14:paraId="59AE3461" w14:textId="77777777" w:rsidTr="00D50F4D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BA244F" w14:textId="77777777" w:rsidR="00336B5F" w:rsidRPr="00966DE9" w:rsidRDefault="00336B5F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Department:</w:t>
            </w:r>
          </w:p>
          <w:p w14:paraId="6B0FD6BE" w14:textId="77777777" w:rsidR="00336B5F" w:rsidRPr="00966DE9" w:rsidRDefault="00336B5F" w:rsidP="009D1B4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6B5F" w:rsidRPr="00966DE9" w14:paraId="5F7A21EB" w14:textId="77777777" w:rsidTr="00D50F4D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1C42BC" w14:textId="39D728EA" w:rsidR="00336B5F" w:rsidRDefault="000B21E4" w:rsidP="00E147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If you have a research-related post,</w:t>
            </w:r>
            <w:r w:rsidR="00CD0A22">
              <w:rPr>
                <w:rFonts w:ascii="Arial" w:hAnsi="Arial" w:cs="Arial"/>
                <w:b/>
                <w:sz w:val="22"/>
                <w:szCs w:val="22"/>
              </w:rPr>
              <w:t xml:space="preserve"> please state</w:t>
            </w:r>
            <w:r w:rsidR="005D09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336B5F" w:rsidRPr="00966DE9">
              <w:rPr>
                <w:rFonts w:ascii="Arial" w:hAnsi="Arial" w:cs="Arial"/>
                <w:b/>
                <w:sz w:val="22"/>
                <w:szCs w:val="22"/>
              </w:rPr>
              <w:t>unding source for your current research position</w:t>
            </w:r>
            <w:r w:rsidR="00336B5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6B5F" w:rsidRPr="00966DE9">
              <w:rPr>
                <w:rFonts w:ascii="Arial" w:hAnsi="Arial" w:cs="Arial"/>
                <w:i/>
                <w:sz w:val="22"/>
                <w:szCs w:val="22"/>
              </w:rPr>
              <w:t xml:space="preserve">e.g. Biomedical Research Centre/Unit; </w:t>
            </w:r>
            <w:r w:rsidR="00910E16">
              <w:rPr>
                <w:rFonts w:ascii="Arial" w:hAnsi="Arial" w:cs="Arial"/>
                <w:i/>
                <w:sz w:val="22"/>
                <w:szCs w:val="22"/>
              </w:rPr>
              <w:t>C</w:t>
            </w:r>
            <w:r w:rsidR="00336B5F" w:rsidRPr="00966DE9">
              <w:rPr>
                <w:rFonts w:ascii="Arial" w:hAnsi="Arial" w:cs="Arial"/>
                <w:i/>
                <w:sz w:val="22"/>
                <w:szCs w:val="22"/>
              </w:rPr>
              <w:t>RN</w:t>
            </w:r>
            <w:r w:rsidR="00910E16">
              <w:rPr>
                <w:rFonts w:ascii="Arial" w:hAnsi="Arial" w:cs="Arial"/>
                <w:i/>
                <w:sz w:val="22"/>
                <w:szCs w:val="22"/>
              </w:rPr>
              <w:t>:TV&amp;SM</w:t>
            </w:r>
            <w:r w:rsidR="00336B5F" w:rsidRPr="00966DE9">
              <w:rPr>
                <w:rFonts w:ascii="Arial" w:hAnsi="Arial" w:cs="Arial"/>
                <w:i/>
                <w:sz w:val="22"/>
                <w:szCs w:val="22"/>
              </w:rPr>
              <w:t xml:space="preserve">; </w:t>
            </w:r>
            <w:proofErr w:type="spellStart"/>
            <w:r w:rsidR="00336B5F" w:rsidRPr="00966DE9">
              <w:rPr>
                <w:rFonts w:ascii="Arial" w:hAnsi="Arial" w:cs="Arial"/>
                <w:i/>
                <w:sz w:val="22"/>
                <w:szCs w:val="22"/>
              </w:rPr>
              <w:t>Wellcome</w:t>
            </w:r>
            <w:proofErr w:type="spellEnd"/>
            <w:r w:rsidR="00336B5F" w:rsidRPr="00966DE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DEE81FE" w14:textId="77777777" w:rsidR="00E147A0" w:rsidRPr="00966DE9" w:rsidRDefault="00E147A0" w:rsidP="00E147A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38E370" w14:textId="77777777" w:rsidR="00336B5F" w:rsidRPr="00966DE9" w:rsidRDefault="00336B5F" w:rsidP="00C55E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5FC5" w:rsidRPr="00966DE9" w14:paraId="5329B40D" w14:textId="77777777" w:rsidTr="00D50F4D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76042D" w14:textId="4FEC5759" w:rsidR="0083312E" w:rsidRPr="0083312E" w:rsidRDefault="0083312E" w:rsidP="00C55EBB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83312E">
              <w:rPr>
                <w:rFonts w:ascii="Arial" w:hAnsi="Arial" w:cs="Arial"/>
                <w:b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A11EB0" wp14:editId="7C51EAA0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43180</wp:posOffset>
                      </wp:positionV>
                      <wp:extent cx="923925" cy="1403985"/>
                      <wp:effectExtent l="0" t="0" r="28575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57C15E" w14:textId="6DA305B1" w:rsidR="0083312E" w:rsidRDefault="0083312E">
                                  <w:r>
                                    <w:t>__/__/____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9.6pt;margin-top:3.4pt;width:7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">
                      <v:textbox style="mso-fit-shape-to-text:t">
                        <w:txbxContent>
                          <w:p w14:paraId="1D57C15E" w14:textId="6DA305B1" w:rsidR="0083312E" w:rsidRDefault="0083312E">
                            <w:r>
                              <w:t>__/__/____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E435F7" w14:textId="77777777" w:rsidR="009B5FC5" w:rsidRDefault="009B5FC5" w:rsidP="00C55E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B5FC5">
              <w:rPr>
                <w:rFonts w:ascii="Arial" w:hAnsi="Arial" w:cs="Arial"/>
                <w:b/>
                <w:sz w:val="22"/>
                <w:szCs w:val="22"/>
              </w:rPr>
              <w:t>Proposed start date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of Fellowship</w:t>
            </w:r>
            <w:r w:rsidRPr="009B5FC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7D8B0C55" w14:textId="5FB9F441" w:rsidR="0083312E" w:rsidRDefault="0083312E" w:rsidP="00C55E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del w:id="1" w:author="Sally Beer" w:date="2016-06-27T11:47:00Z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72576" behindDoc="0" locked="0" layoutInCell="1" allowOverlap="1" wp14:anchorId="59127D24" wp14:editId="4DFAFF1E">
                        <wp:simplePos x="0" y="0"/>
                        <wp:positionH relativeFrom="column">
                          <wp:posOffset>4817745</wp:posOffset>
                        </wp:positionH>
                        <wp:positionV relativeFrom="paragraph">
                          <wp:posOffset>153035</wp:posOffset>
                        </wp:positionV>
                        <wp:extent cx="542925" cy="276225"/>
                        <wp:effectExtent l="0" t="0" r="28575" b="28575"/>
                        <wp:wrapNone/>
                        <wp:docPr id="8" name="Rectangle 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5429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8" o:spid="_x0000_s1026" style="position:absolute;margin-left:379.35pt;margin-top:12.05pt;width:42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" filled="f" strokecolor="windowText"/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71552" behindDoc="0" locked="0" layoutInCell="1" allowOverlap="1" wp14:anchorId="1FB76EFC" wp14:editId="67D6BB6C">
                        <wp:simplePos x="0" y="0"/>
                        <wp:positionH relativeFrom="column">
                          <wp:posOffset>1560195</wp:posOffset>
                        </wp:positionH>
                        <wp:positionV relativeFrom="paragraph">
                          <wp:posOffset>210820</wp:posOffset>
                        </wp:positionV>
                        <wp:extent cx="228600" cy="219075"/>
                        <wp:effectExtent l="0" t="0" r="19050" b="28575"/>
                        <wp:wrapNone/>
                        <wp:docPr id="11" name="Rectangle 1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2286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rect id="Rectangle 11" o:spid="_x0000_s1026" style="position:absolute;margin-left:122.85pt;margin-top:16.6pt;width:18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" filled="f" strokecolor="windowText"/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70528" behindDoc="0" locked="0" layoutInCell="1" allowOverlap="1" wp14:anchorId="40E03A47" wp14:editId="5B7FBF3B">
                        <wp:simplePos x="0" y="0"/>
                        <wp:positionH relativeFrom="column">
                          <wp:posOffset>607695</wp:posOffset>
                        </wp:positionH>
                        <wp:positionV relativeFrom="paragraph">
                          <wp:posOffset>210185</wp:posOffset>
                        </wp:positionV>
                        <wp:extent cx="228600" cy="219075"/>
                        <wp:effectExtent l="0" t="0" r="19050" b="28575"/>
                        <wp:wrapNone/>
                        <wp:docPr id="12" name="Rectangle 1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2286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rect id="Rectangle 12" o:spid="_x0000_s1026" style="position:absolute;margin-left:47.85pt;margin-top:16.55pt;width:18pt;height:1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" filled="f" strokecolor="black [3213]"/>
                    </w:pict>
                  </mc:Fallback>
                </mc:AlternateContent>
              </w:r>
            </w:del>
            <w:ins w:id="2" w:author="Sally Beer" w:date="2016-06-27T11:47:00Z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64384" behindDoc="0" locked="0" layoutInCell="1" allowOverlap="1" wp14:anchorId="59127D24" wp14:editId="07CCC693">
                        <wp:simplePos x="0" y="0"/>
                        <wp:positionH relativeFrom="column">
                          <wp:posOffset>4817745</wp:posOffset>
                        </wp:positionH>
                        <wp:positionV relativeFrom="paragraph">
                          <wp:posOffset>153035</wp:posOffset>
                        </wp:positionV>
                        <wp:extent cx="542925" cy="276225"/>
                        <wp:effectExtent l="0" t="0" r="28575" b="28575"/>
                        <wp:wrapNone/>
                        <wp:docPr id="4" name="Rectangle 4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5429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9E8ECAF" w14:textId="77777777" w:rsidR="00790F29" w:rsidRDefault="00790F29" w:rsidP="00790F29">
                                    <w:pPr>
                                      <w:jc w:val="center"/>
                                      <w:rPr>
                                        <w:ins w:id="3" w:author="Sally Beer" w:date="2016-06-27T11:47:00Z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4" o:spid="_x0000_s1027" style="position:absolute;margin-left:379.35pt;margin-top:12.05pt;width:42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" filled="f" strokecolor="windowText">
                        <v:textbox>
                          <w:txbxContent>
                            <w:p w14:paraId="49E8ECAF" w14:textId="77777777" w:rsidR="00790F29" w:rsidRDefault="00790F29" w:rsidP="00790F29">
                              <w:pPr>
                                <w:jc w:val="center"/>
                                <w:rPr>
                                  <w:ins w:id="3" w:author="Sally Beer" w:date="2016-06-27T11:47:00Z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 wp14:anchorId="1FB76EFC" wp14:editId="505D8EED">
                        <wp:simplePos x="0" y="0"/>
                        <wp:positionH relativeFrom="column">
                          <wp:posOffset>1560195</wp:posOffset>
                        </wp:positionH>
                        <wp:positionV relativeFrom="paragraph">
                          <wp:posOffset>210820</wp:posOffset>
                        </wp:positionV>
                        <wp:extent cx="228600" cy="219075"/>
                        <wp:effectExtent l="0" t="0" r="19050" b="28575"/>
                        <wp:wrapNone/>
                        <wp:docPr id="3" name="Rectangle 3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2286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52DFB9" w14:textId="77777777" w:rsidR="00790F29" w:rsidRDefault="00790F29" w:rsidP="00790F29">
                                    <w:pPr>
                                      <w:jc w:val="center"/>
                                      <w:rPr>
                                        <w:ins w:id="4" w:author="Sally Beer" w:date="2016-06-27T11:47:00Z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rect id="Rectangle 3" o:spid="_x0000_s1028" style="position:absolute;margin-left:122.85pt;margin-top:16.6pt;width:18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" filled="f" strokecolor="windowText">
                        <v:textbox>
                          <w:txbxContent>
                            <w:p w14:paraId="5252DFB9" w14:textId="77777777" w:rsidR="00790F29" w:rsidRDefault="00790F29" w:rsidP="00790F29">
                              <w:pPr>
                                <w:jc w:val="center"/>
                                <w:rPr>
                                  <w:ins w:id="5" w:author="Sally Beer" w:date="2016-06-27T11:47:00Z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0E03A47" wp14:editId="1C745C48">
                        <wp:simplePos x="0" y="0"/>
                        <wp:positionH relativeFrom="column">
                          <wp:posOffset>607695</wp:posOffset>
                        </wp:positionH>
                        <wp:positionV relativeFrom="paragraph">
                          <wp:posOffset>210185</wp:posOffset>
                        </wp:positionV>
                        <wp:extent cx="228600" cy="219075"/>
                        <wp:effectExtent l="0" t="0" r="19050" b="28575"/>
                        <wp:wrapNone/>
                        <wp:docPr id="2" name="Rectangle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228600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2D1B12" w14:textId="77777777" w:rsidR="00790F29" w:rsidRDefault="00790F29" w:rsidP="00790F29">
                                    <w:pPr>
                                      <w:jc w:val="center"/>
                                      <w:rPr>
                                        <w:ins w:id="5" w:author="Sally Beer" w:date="2016-06-27T11:47:00Z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rect id="Rectangle 2" o:spid="_x0000_s1029" style="position:absolute;margin-left:47.85pt;margin-top:16.55pt;width:18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" filled="f" strokecolor="black [3213]">
                        <v:textbox>
                          <w:txbxContent>
                            <w:p w14:paraId="4B2D1B12" w14:textId="77777777" w:rsidR="00790F29" w:rsidRDefault="00790F29" w:rsidP="00790F29">
                              <w:pPr>
                                <w:jc w:val="center"/>
                                <w:rPr>
                                  <w:ins w:id="7" w:author="Sally Beer" w:date="2016-06-27T11:47:00Z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mc:Fallback>
                </mc:AlternateContent>
              </w:r>
            </w:ins>
          </w:p>
          <w:p w14:paraId="5A651ED9" w14:textId="3BD2136F" w:rsidR="009B5FC5" w:rsidRDefault="00F96E84" w:rsidP="0083312E">
            <w:pPr>
              <w:tabs>
                <w:tab w:val="center" w:pos="510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Full time</w:t>
            </w:r>
            <w:r w:rsidR="0083312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83312E">
              <w:rPr>
                <w:rFonts w:ascii="Arial" w:hAnsi="Arial" w:cs="Arial"/>
                <w:b/>
                <w:sz w:val="22"/>
                <w:szCs w:val="22"/>
              </w:rPr>
              <w:t xml:space="preserve">     Part time </w:t>
            </w:r>
            <w:r w:rsidR="0083312E">
              <w:rPr>
                <w:rFonts w:ascii="Arial" w:hAnsi="Arial" w:cs="Arial"/>
                <w:b/>
                <w:sz w:val="22"/>
                <w:szCs w:val="22"/>
              </w:rPr>
              <w:tab/>
              <w:t xml:space="preserve">                                               Length in months:</w:t>
            </w:r>
            <w:r w:rsidR="0083312E">
              <w:rPr>
                <w:rFonts w:ascii="Arial" w:hAnsi="Arial" w:cs="Arial"/>
                <w:b/>
                <w:noProof/>
                <w:sz w:val="22"/>
                <w:szCs w:val="22"/>
                <w:lang w:eastAsia="en-GB"/>
              </w:rPr>
              <w:t xml:space="preserve"> </w:t>
            </w:r>
          </w:p>
          <w:p w14:paraId="3D9298F2" w14:textId="5AAC5E3A" w:rsidR="0083312E" w:rsidRDefault="00485728" w:rsidP="0083312E">
            <w:pPr>
              <w:tabs>
                <w:tab w:val="center" w:pos="510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del w:id="6" w:author="Sally Beer" w:date="2016-06-27T11:47:00Z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74624" behindDoc="0" locked="0" layoutInCell="1" allowOverlap="1" wp14:anchorId="1A7FE874" wp14:editId="3B137470">
                        <wp:simplePos x="0" y="0"/>
                        <wp:positionH relativeFrom="column">
                          <wp:posOffset>5360670</wp:posOffset>
                        </wp:positionH>
                        <wp:positionV relativeFrom="paragraph">
                          <wp:posOffset>147320</wp:posOffset>
                        </wp:positionV>
                        <wp:extent cx="809625" cy="276225"/>
                        <wp:effectExtent l="0" t="0" r="28575" b="28575"/>
                        <wp:wrapNone/>
                        <wp:docPr id="13" name="Rectangle 13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8096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13" o:spid="_x0000_s1026" style="position:absolute;margin-left:422.1pt;margin-top:11.6pt;width:63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" filled="f" strokecolor="windowText"/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75648" behindDoc="0" locked="0" layoutInCell="1" allowOverlap="1" wp14:anchorId="0B243333" wp14:editId="344048B3">
                        <wp:simplePos x="0" y="0"/>
                        <wp:positionH relativeFrom="column">
                          <wp:posOffset>1722120</wp:posOffset>
                        </wp:positionH>
                        <wp:positionV relativeFrom="paragraph">
                          <wp:posOffset>166370</wp:posOffset>
                        </wp:positionV>
                        <wp:extent cx="876300" cy="276225"/>
                        <wp:effectExtent l="0" t="0" r="19050" b="28575"/>
                        <wp:wrapNone/>
                        <wp:docPr id="14" name="Rectangle 14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14" o:spid="_x0000_s1026" style="position:absolute;margin-left:135.6pt;margin-top:13.1pt;width:69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" filled="f" strokecolor="windowText"/>
                    </w:pict>
                  </mc:Fallback>
                </mc:AlternateContent>
              </w:r>
            </w:del>
            <w:ins w:id="7" w:author="Sally Beer" w:date="2016-06-27T11:47:00Z"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 wp14:anchorId="1A7FE874" wp14:editId="666920BE">
                        <wp:simplePos x="0" y="0"/>
                        <wp:positionH relativeFrom="column">
                          <wp:posOffset>5360670</wp:posOffset>
                        </wp:positionH>
                        <wp:positionV relativeFrom="paragraph">
                          <wp:posOffset>147320</wp:posOffset>
                        </wp:positionV>
                        <wp:extent cx="809625" cy="276225"/>
                        <wp:effectExtent l="0" t="0" r="28575" b="28575"/>
                        <wp:wrapNone/>
                        <wp:docPr id="5" name="Rectangle 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8096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865DA01" w14:textId="77777777" w:rsidR="00790F29" w:rsidRDefault="00790F29" w:rsidP="00790F29">
                                    <w:pPr>
                                      <w:jc w:val="center"/>
                                      <w:rPr>
                                        <w:ins w:id="8" w:author="Sally Beer" w:date="2016-06-27T11:47:00Z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5" o:spid="_x0000_s1030" style="position:absolute;margin-left:422.1pt;margin-top:11.6pt;width:63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" filled="f" strokecolor="windowText">
                        <v:textbox>
                          <w:txbxContent>
                            <w:p w14:paraId="2865DA01" w14:textId="77777777" w:rsidR="00790F29" w:rsidRDefault="00790F29" w:rsidP="00790F29">
                              <w:pPr>
                                <w:jc w:val="center"/>
                                <w:rPr>
                                  <w:ins w:id="11" w:author="Sally Beer" w:date="2016-06-27T11:47:00Z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mc:Fallback>
                </mc:AlternateContent>
              </w:r>
              <w:r>
                <w:rPr>
                  <w:rFonts w:ascii="Arial" w:hAnsi="Arial" w:cs="Arial"/>
                  <w:b/>
                  <w:noProof/>
                  <w:sz w:val="22"/>
                  <w:szCs w:val="22"/>
                  <w:lang w:eastAsia="en-GB"/>
                </w:rPr>
                <mc:AlternateContent>
                  <mc:Choice Requires="wps">
                    <w:drawing>
                      <wp:anchor distT="0" distB="0" distL="114300" distR="114300" simplePos="0" relativeHeight="251668480" behindDoc="0" locked="0" layoutInCell="1" allowOverlap="1" wp14:anchorId="0B243333" wp14:editId="55DAD75F">
                        <wp:simplePos x="0" y="0"/>
                        <wp:positionH relativeFrom="column">
                          <wp:posOffset>1722120</wp:posOffset>
                        </wp:positionH>
                        <wp:positionV relativeFrom="paragraph">
                          <wp:posOffset>166370</wp:posOffset>
                        </wp:positionV>
                        <wp:extent cx="876300" cy="276225"/>
                        <wp:effectExtent l="0" t="0" r="19050" b="28575"/>
                        <wp:wrapNone/>
                        <wp:docPr id="7" name="Rectangle 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/>
                              <wps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332FB2E" w14:textId="77777777" w:rsidR="00790F29" w:rsidRDefault="00790F29" w:rsidP="00790F29">
                                    <w:pPr>
                                      <w:jc w:val="center"/>
                                      <w:rPr>
                                        <w:ins w:id="9" w:author="Sally Beer" w:date="2016-06-27T11:47:00Z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rect id="Rectangle 7" o:spid="_x0000_s1031" style="position:absolute;margin-left:135.6pt;margin-top:13.1pt;width:69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" filled="f" strokecolor="windowText">
                        <v:textbox>
                          <w:txbxContent>
                            <w:p w14:paraId="0332FB2E" w14:textId="77777777" w:rsidR="00790F29" w:rsidRDefault="00790F29" w:rsidP="00790F29">
                              <w:pPr>
                                <w:jc w:val="center"/>
                                <w:rPr>
                                  <w:ins w:id="13" w:author="Sally Beer" w:date="2016-06-27T11:47:00Z"/>
                                </w:rPr>
                              </w:pPr>
                            </w:p>
                          </w:txbxContent>
                        </v:textbox>
                      </v:rect>
                    </w:pict>
                  </mc:Fallback>
                </mc:AlternateContent>
              </w:r>
            </w:ins>
          </w:p>
          <w:p w14:paraId="7466B55D" w14:textId="77777777" w:rsidR="0083312E" w:rsidRDefault="0083312E" w:rsidP="0083312E">
            <w:pPr>
              <w:tabs>
                <w:tab w:val="center" w:pos="510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Approximate salary costs                                                Estimated additional costs</w:t>
            </w:r>
          </w:p>
          <w:p w14:paraId="31924339" w14:textId="0CB01899" w:rsidR="00485728" w:rsidRPr="009B5FC5" w:rsidRDefault="00485728" w:rsidP="0083312E">
            <w:pPr>
              <w:tabs>
                <w:tab w:val="center" w:pos="5104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13D36" w:rsidRPr="00966DE9" w14:paraId="27EA6A66" w14:textId="77777777" w:rsidTr="00D50F4D"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3609901D" w14:textId="77777777" w:rsidR="00F13D36" w:rsidRPr="00966DE9" w:rsidRDefault="00F13D36" w:rsidP="003D02EE">
            <w:pPr>
              <w:spacing w:line="360" w:lineRule="auto"/>
              <w:rPr>
                <w:rFonts w:ascii="Arial" w:hAnsi="Arial" w:cs="Arial"/>
                <w:b/>
              </w:rPr>
            </w:pPr>
            <w:r w:rsidRPr="00966DE9">
              <w:rPr>
                <w:rFonts w:ascii="Arial" w:hAnsi="Arial" w:cs="Arial"/>
                <w:b/>
              </w:rPr>
              <w:t>2. Employment and Education</w:t>
            </w:r>
          </w:p>
        </w:tc>
      </w:tr>
      <w:tr w:rsidR="00A44AD2" w:rsidRPr="00966DE9" w14:paraId="2DAFA357" w14:textId="77777777" w:rsidTr="00D50F4D">
        <w:trPr>
          <w:trHeight w:val="2567"/>
        </w:trPr>
        <w:tc>
          <w:tcPr>
            <w:tcW w:w="10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097EE" w14:textId="77777777" w:rsidR="00A44AD2" w:rsidRPr="00966DE9" w:rsidRDefault="00A44AD2" w:rsidP="00A44AD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66DE9">
              <w:rPr>
                <w:rFonts w:ascii="Arial" w:hAnsi="Arial" w:cs="Arial"/>
                <w:b/>
                <w:sz w:val="22"/>
                <w:szCs w:val="22"/>
              </w:rPr>
              <w:t>Previous posts held (most recent first):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1"/>
              <w:gridCol w:w="2042"/>
              <w:gridCol w:w="2042"/>
              <w:gridCol w:w="2042"/>
              <w:gridCol w:w="2042"/>
            </w:tblGrid>
            <w:tr w:rsidR="00A44AD2" w:rsidRPr="00966DE9" w14:paraId="3AD057E3" w14:textId="77777777" w:rsidTr="00CE3025">
              <w:tc>
                <w:tcPr>
                  <w:tcW w:w="2041" w:type="dxa"/>
                  <w:shd w:val="clear" w:color="auto" w:fill="auto"/>
                </w:tcPr>
                <w:p w14:paraId="1CD16D3D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Date from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29588697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Date to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443028FF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Position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06A185D3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Department</w:t>
                  </w:r>
                </w:p>
              </w:tc>
              <w:tc>
                <w:tcPr>
                  <w:tcW w:w="2042" w:type="dxa"/>
                  <w:shd w:val="clear" w:color="auto" w:fill="auto"/>
                </w:tcPr>
                <w:p w14:paraId="7D979231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Institution</w:t>
                  </w:r>
                </w:p>
              </w:tc>
            </w:tr>
            <w:tr w:rsidR="00A44AD2" w:rsidRPr="00966DE9" w14:paraId="0861157F" w14:textId="77777777" w:rsidTr="00CE3025">
              <w:tc>
                <w:tcPr>
                  <w:tcW w:w="2041" w:type="dxa"/>
                  <w:shd w:val="clear" w:color="auto" w:fill="auto"/>
                </w:tcPr>
                <w:p w14:paraId="65C8837E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869656B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E64A23F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5B125B3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8002391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966DE9" w14:paraId="50D178C6" w14:textId="77777777" w:rsidTr="00CE3025">
              <w:tc>
                <w:tcPr>
                  <w:tcW w:w="2041" w:type="dxa"/>
                  <w:shd w:val="clear" w:color="auto" w:fill="auto"/>
                </w:tcPr>
                <w:p w14:paraId="0F8255DF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16251059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26F0F2FC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4A6806C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02995EAB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966DE9" w14:paraId="048F3CC6" w14:textId="77777777" w:rsidTr="00CE3025">
              <w:tc>
                <w:tcPr>
                  <w:tcW w:w="2041" w:type="dxa"/>
                  <w:shd w:val="clear" w:color="auto" w:fill="auto"/>
                </w:tcPr>
                <w:p w14:paraId="0F1315AF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6A338535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58A29A7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306CDEFC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BB331ED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A44AD2" w:rsidRPr="00966DE9" w14:paraId="6CAEBE63" w14:textId="77777777" w:rsidTr="00CE3025">
              <w:tc>
                <w:tcPr>
                  <w:tcW w:w="2041" w:type="dxa"/>
                  <w:shd w:val="clear" w:color="auto" w:fill="auto"/>
                </w:tcPr>
                <w:p w14:paraId="061B2C15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5B76E54A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B47228B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73052674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42" w:type="dxa"/>
                  <w:shd w:val="clear" w:color="auto" w:fill="auto"/>
                </w:tcPr>
                <w:p w14:paraId="27A12900" w14:textId="77777777" w:rsidR="00A44AD2" w:rsidRPr="00966DE9" w:rsidRDefault="00A44AD2" w:rsidP="00CE3025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6CAD08F" w14:textId="77777777" w:rsidR="00A44AD2" w:rsidRPr="00966DE9" w:rsidRDefault="00A44AD2" w:rsidP="003D02EE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13D36" w:rsidRPr="00966DE9" w14:paraId="6E2A1AAF" w14:textId="77777777" w:rsidTr="00D50F4D">
        <w:trPr>
          <w:trHeight w:val="3357"/>
        </w:trPr>
        <w:tc>
          <w:tcPr>
            <w:tcW w:w="104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A0C95" w14:textId="0E496AAF" w:rsidR="00E9425B" w:rsidRPr="00966DE9" w:rsidRDefault="00E9425B" w:rsidP="00E9425B">
            <w:pPr>
              <w:spacing w:line="360" w:lineRule="auto"/>
              <w:rPr>
                <w:rFonts w:ascii="Arial" w:hAnsi="Arial" w:cs="Arial"/>
              </w:rPr>
            </w:pPr>
            <w:r w:rsidRPr="00966DE9">
              <w:rPr>
                <w:rFonts w:ascii="Arial" w:hAnsi="Arial" w:cs="Arial"/>
                <w:b/>
              </w:rPr>
              <w:lastRenderedPageBreak/>
              <w:t>Education/training</w:t>
            </w:r>
            <w:r w:rsidR="00E75CDD" w:rsidRPr="00966DE9">
              <w:rPr>
                <w:rFonts w:ascii="Arial" w:hAnsi="Arial" w:cs="Arial"/>
                <w:b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2"/>
              <w:gridCol w:w="2543"/>
              <w:gridCol w:w="2542"/>
              <w:gridCol w:w="2543"/>
            </w:tblGrid>
            <w:tr w:rsidR="00E9425B" w:rsidRPr="00966DE9" w14:paraId="5D1760CD" w14:textId="77777777" w:rsidTr="00E147A0">
              <w:tc>
                <w:tcPr>
                  <w:tcW w:w="2542" w:type="dxa"/>
                  <w:shd w:val="clear" w:color="auto" w:fill="auto"/>
                </w:tcPr>
                <w:p w14:paraId="70619102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Cs/>
                      <w:sz w:val="21"/>
                      <w:szCs w:val="21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  <w:t>Date (mm/</w:t>
                  </w:r>
                  <w:proofErr w:type="spellStart"/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  <w:t>yyyy</w:t>
                  </w:r>
                  <w:proofErr w:type="spellEnd"/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  <w:t>)</w:t>
                  </w:r>
                </w:p>
              </w:tc>
              <w:tc>
                <w:tcPr>
                  <w:tcW w:w="2543" w:type="dxa"/>
                  <w:shd w:val="clear" w:color="auto" w:fill="auto"/>
                </w:tcPr>
                <w:p w14:paraId="6A04F49B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Cs/>
                      <w:sz w:val="21"/>
                      <w:szCs w:val="21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  <w:t>Degree or other</w:t>
                  </w:r>
                </w:p>
              </w:tc>
              <w:tc>
                <w:tcPr>
                  <w:tcW w:w="2542" w:type="dxa"/>
                  <w:shd w:val="clear" w:color="auto" w:fill="auto"/>
                </w:tcPr>
                <w:p w14:paraId="5B28DA50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Cs/>
                      <w:sz w:val="21"/>
                      <w:szCs w:val="21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</w:rPr>
                    <w:t>Subject</w:t>
                  </w:r>
                </w:p>
              </w:tc>
              <w:tc>
                <w:tcPr>
                  <w:tcW w:w="2543" w:type="dxa"/>
                  <w:shd w:val="clear" w:color="auto" w:fill="auto"/>
                </w:tcPr>
                <w:p w14:paraId="494C2081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</w:pPr>
                  <w:r w:rsidRPr="00966DE9">
                    <w:rPr>
                      <w:rFonts w:ascii="Arial" w:hAnsi="Arial" w:cs="Arial"/>
                      <w:bCs/>
                      <w:sz w:val="21"/>
                      <w:szCs w:val="21"/>
                      <w:lang w:val="en-US"/>
                    </w:rPr>
                    <w:t>University/Institution</w:t>
                  </w:r>
                </w:p>
                <w:p w14:paraId="0887CEDB" w14:textId="77777777" w:rsidR="00144E98" w:rsidRPr="00966DE9" w:rsidRDefault="00144E98" w:rsidP="00F42844">
                  <w:pPr>
                    <w:spacing w:line="360" w:lineRule="auto"/>
                    <w:rPr>
                      <w:rFonts w:ascii="Arial" w:hAnsi="Arial" w:cs="Arial"/>
                      <w:bCs/>
                      <w:sz w:val="21"/>
                      <w:szCs w:val="21"/>
                    </w:rPr>
                  </w:pPr>
                </w:p>
              </w:tc>
            </w:tr>
            <w:tr w:rsidR="00E9425B" w:rsidRPr="00966DE9" w14:paraId="22B8D801" w14:textId="77777777" w:rsidTr="00E147A0">
              <w:tc>
                <w:tcPr>
                  <w:tcW w:w="2542" w:type="dxa"/>
                  <w:shd w:val="clear" w:color="auto" w:fill="auto"/>
                </w:tcPr>
                <w:p w14:paraId="64E98FFB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F458585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59202A63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42070789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966DE9" w14:paraId="787FB227" w14:textId="77777777" w:rsidTr="00E147A0">
              <w:tc>
                <w:tcPr>
                  <w:tcW w:w="2542" w:type="dxa"/>
                  <w:shd w:val="clear" w:color="auto" w:fill="auto"/>
                </w:tcPr>
                <w:p w14:paraId="284371E9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3E75BF6D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463D92E3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4338E395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966DE9" w14:paraId="0E2A2E48" w14:textId="77777777" w:rsidTr="00E147A0">
              <w:tc>
                <w:tcPr>
                  <w:tcW w:w="2542" w:type="dxa"/>
                  <w:shd w:val="clear" w:color="auto" w:fill="auto"/>
                </w:tcPr>
                <w:p w14:paraId="55E27901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C48F87F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467217DF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220AAA0B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966DE9" w14:paraId="4B77F5DD" w14:textId="77777777" w:rsidTr="00E147A0">
              <w:tc>
                <w:tcPr>
                  <w:tcW w:w="2542" w:type="dxa"/>
                  <w:shd w:val="clear" w:color="auto" w:fill="auto"/>
                </w:tcPr>
                <w:p w14:paraId="033E422C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067D4670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0F03EFDD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2515AC19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E9425B" w:rsidRPr="00966DE9" w14:paraId="141326AC" w14:textId="77777777" w:rsidTr="00E147A0">
              <w:tc>
                <w:tcPr>
                  <w:tcW w:w="2542" w:type="dxa"/>
                  <w:shd w:val="clear" w:color="auto" w:fill="auto"/>
                </w:tcPr>
                <w:p w14:paraId="541FF903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69A0C273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5750B83A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4EB86BFA" w14:textId="77777777" w:rsidR="00E9425B" w:rsidRPr="00966DE9" w:rsidRDefault="00E9425B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9C5298" w:rsidRPr="00966DE9" w14:paraId="677C405E" w14:textId="77777777" w:rsidTr="00E147A0">
              <w:tc>
                <w:tcPr>
                  <w:tcW w:w="2542" w:type="dxa"/>
                  <w:shd w:val="clear" w:color="auto" w:fill="auto"/>
                </w:tcPr>
                <w:p w14:paraId="1FC48010" w14:textId="77777777" w:rsidR="009C5298" w:rsidRDefault="009C5298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5071A773" w14:textId="77777777" w:rsidR="009C5298" w:rsidRPr="00966DE9" w:rsidRDefault="009C5298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clear" w:color="auto" w:fill="auto"/>
                </w:tcPr>
                <w:p w14:paraId="3331C51D" w14:textId="77777777" w:rsidR="009C5298" w:rsidRPr="00966DE9" w:rsidRDefault="009C5298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43" w:type="dxa"/>
                  <w:shd w:val="clear" w:color="auto" w:fill="auto"/>
                </w:tcPr>
                <w:p w14:paraId="1763B750" w14:textId="77777777" w:rsidR="009C5298" w:rsidRPr="00966DE9" w:rsidRDefault="009C5298" w:rsidP="00F42844">
                  <w:pPr>
                    <w:spacing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DBF4796" w14:textId="77777777" w:rsidR="00F13D36" w:rsidRPr="00966DE9" w:rsidRDefault="00F13D36" w:rsidP="00AD32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1757" w:rsidRPr="00966DE9" w14:paraId="42664264" w14:textId="77777777" w:rsidTr="00D50F4D">
        <w:trPr>
          <w:trHeight w:val="571"/>
        </w:trPr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604E9991" w14:textId="77777777" w:rsidR="00171757" w:rsidRPr="00966DE9" w:rsidRDefault="00171757" w:rsidP="003D02EE">
            <w:pPr>
              <w:spacing w:line="360" w:lineRule="auto"/>
              <w:rPr>
                <w:rFonts w:ascii="Arial" w:hAnsi="Arial" w:cs="Arial"/>
                <w:b/>
              </w:rPr>
            </w:pPr>
            <w:r w:rsidRPr="00966DE9">
              <w:rPr>
                <w:rFonts w:ascii="Arial" w:hAnsi="Arial" w:cs="Arial"/>
                <w:b/>
              </w:rPr>
              <w:t>3.Statement for Purpose of Funding</w:t>
            </w:r>
          </w:p>
        </w:tc>
      </w:tr>
      <w:tr w:rsidR="00171757" w:rsidRPr="00E75CDD" w14:paraId="0865AC59" w14:textId="77777777" w:rsidTr="00D50F4D">
        <w:tc>
          <w:tcPr>
            <w:tcW w:w="10425" w:type="dxa"/>
            <w:gridSpan w:val="2"/>
            <w:vAlign w:val="center"/>
          </w:tcPr>
          <w:p w14:paraId="680DD3B0" w14:textId="31F094B4" w:rsidR="00873EA2" w:rsidRPr="0083312E" w:rsidRDefault="001240BB" w:rsidP="00D2213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83312E">
              <w:rPr>
                <w:rFonts w:ascii="Arial" w:hAnsi="Arial" w:cs="Arial"/>
                <w:b/>
                <w:sz w:val="22"/>
                <w:szCs w:val="22"/>
              </w:rPr>
              <w:t xml:space="preserve">Describe </w:t>
            </w:r>
            <w:r w:rsidR="00F15E50" w:rsidRPr="0083312E">
              <w:rPr>
                <w:rFonts w:ascii="Arial" w:hAnsi="Arial" w:cs="Arial"/>
                <w:b/>
                <w:sz w:val="22"/>
                <w:szCs w:val="22"/>
              </w:rPr>
              <w:t xml:space="preserve">the research project you </w:t>
            </w:r>
            <w:r w:rsidR="000B21E4" w:rsidRPr="0083312E">
              <w:rPr>
                <w:rFonts w:ascii="Arial" w:hAnsi="Arial" w:cs="Arial"/>
                <w:b/>
                <w:sz w:val="22"/>
                <w:szCs w:val="22"/>
              </w:rPr>
              <w:t>would like to undertake or the project data and analysis that you wish to do</w:t>
            </w:r>
            <w:r w:rsidR="00F15E50" w:rsidRPr="0083312E">
              <w:rPr>
                <w:rFonts w:ascii="Arial" w:hAnsi="Arial" w:cs="Arial"/>
                <w:b/>
                <w:sz w:val="22"/>
                <w:szCs w:val="22"/>
              </w:rPr>
              <w:t xml:space="preserve"> (no more than 200 words)</w:t>
            </w:r>
          </w:p>
          <w:p w14:paraId="757EED36" w14:textId="77777777" w:rsidR="005B6225" w:rsidRPr="00966DE9" w:rsidRDefault="005B6225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215F2E80" w14:textId="77777777" w:rsidR="005B6225" w:rsidRPr="00966DE9" w:rsidRDefault="005B6225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5B879DF8" w14:textId="77777777" w:rsidR="005B6225" w:rsidRDefault="005B6225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57F2A515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12B4096C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1FDA3234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10C4B0B0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64BB0177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433F34C8" w14:textId="77777777" w:rsidR="00BF14E1" w:rsidRDefault="00BF14E1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342A37D9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14687422" w14:textId="77777777" w:rsidR="00BF14E1" w:rsidRDefault="00BF14E1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52AD4E48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5B1CF779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014EBE85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44EF9476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361F49C9" w14:textId="77777777" w:rsidR="00485728" w:rsidRDefault="00485728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7CC41925" w14:textId="77777777" w:rsidR="005B6225" w:rsidRPr="00966DE9" w:rsidRDefault="005B6225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0A05896B" w14:textId="77777777" w:rsidR="005B6225" w:rsidRPr="00966DE9" w:rsidRDefault="005B6225" w:rsidP="005B6225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14:paraId="117593C8" w14:textId="01D72C9B" w:rsidR="00873EA2" w:rsidRPr="00793D8A" w:rsidRDefault="00873EA2" w:rsidP="00D2213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793D8A">
              <w:rPr>
                <w:rFonts w:ascii="Arial" w:hAnsi="Arial" w:cs="Arial"/>
                <w:b/>
                <w:sz w:val="22"/>
                <w:szCs w:val="22"/>
              </w:rPr>
              <w:t xml:space="preserve">Give a short description of how this </w:t>
            </w:r>
            <w:r w:rsidR="00F15E50" w:rsidRPr="00793D8A">
              <w:rPr>
                <w:rFonts w:ascii="Arial" w:hAnsi="Arial" w:cs="Arial"/>
                <w:b/>
                <w:sz w:val="22"/>
                <w:szCs w:val="22"/>
              </w:rPr>
              <w:t xml:space="preserve">bursary would </w:t>
            </w:r>
            <w:r w:rsidR="00894641">
              <w:rPr>
                <w:rFonts w:ascii="Arial" w:hAnsi="Arial" w:cs="Arial"/>
                <w:b/>
                <w:sz w:val="22"/>
                <w:szCs w:val="22"/>
              </w:rPr>
              <w:t xml:space="preserve">contribute to any future research, including, if applicable, </w:t>
            </w:r>
            <w:r w:rsidR="00793D8A" w:rsidRPr="00793D8A">
              <w:rPr>
                <w:rFonts w:ascii="Arial" w:hAnsi="Arial" w:cs="Arial"/>
                <w:b/>
                <w:sz w:val="22"/>
                <w:szCs w:val="22"/>
              </w:rPr>
              <w:t xml:space="preserve">a future research degree application </w:t>
            </w:r>
            <w:r w:rsidR="00894641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0B21E4" w:rsidRPr="00793D8A">
              <w:rPr>
                <w:rFonts w:ascii="Arial" w:hAnsi="Arial" w:cs="Arial"/>
                <w:b/>
                <w:sz w:val="22"/>
                <w:szCs w:val="22"/>
              </w:rPr>
              <w:t xml:space="preserve">if you can be specific about </w:t>
            </w:r>
            <w:r w:rsidR="005D0953" w:rsidRPr="00793D8A">
              <w:rPr>
                <w:rFonts w:ascii="Arial" w:hAnsi="Arial" w:cs="Arial"/>
                <w:b/>
                <w:sz w:val="22"/>
                <w:szCs w:val="22"/>
              </w:rPr>
              <w:t>any ideas that you have</w:t>
            </w:r>
            <w:r w:rsidR="000B21E4" w:rsidRPr="00793D8A">
              <w:rPr>
                <w:rFonts w:ascii="Arial" w:hAnsi="Arial" w:cs="Arial"/>
                <w:b/>
                <w:sz w:val="22"/>
                <w:szCs w:val="22"/>
              </w:rPr>
              <w:t xml:space="preserve"> for a</w:t>
            </w:r>
            <w:r w:rsidR="00793D8A" w:rsidRPr="00793D8A">
              <w:rPr>
                <w:rFonts w:ascii="Arial" w:hAnsi="Arial" w:cs="Arial"/>
                <w:b/>
                <w:sz w:val="22"/>
                <w:szCs w:val="22"/>
              </w:rPr>
              <w:t xml:space="preserve"> Masters or D</w:t>
            </w:r>
            <w:r w:rsidR="000B21E4" w:rsidRPr="00793D8A">
              <w:rPr>
                <w:rFonts w:ascii="Arial" w:hAnsi="Arial" w:cs="Arial"/>
                <w:b/>
                <w:sz w:val="22"/>
                <w:szCs w:val="22"/>
              </w:rPr>
              <w:t>octoral project that will be helpful</w:t>
            </w:r>
            <w:r w:rsidR="00793D8A" w:rsidRPr="00793D8A">
              <w:rPr>
                <w:rFonts w:ascii="Arial" w:hAnsi="Arial" w:cs="Arial"/>
                <w:b/>
                <w:sz w:val="22"/>
                <w:szCs w:val="22"/>
              </w:rPr>
              <w:t>) (</w:t>
            </w:r>
            <w:r w:rsidR="00F15E50" w:rsidRPr="00793D8A">
              <w:rPr>
                <w:rFonts w:ascii="Arial" w:hAnsi="Arial" w:cs="Arial"/>
                <w:b/>
                <w:sz w:val="22"/>
                <w:szCs w:val="22"/>
              </w:rPr>
              <w:t>no more than 500 words</w:t>
            </w:r>
            <w:r w:rsidR="00793D8A" w:rsidRPr="00793D8A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2348B855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121276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3D6ABF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E0473C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1997EC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E60B61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D8A615" w14:textId="77777777" w:rsidR="00BF14E1" w:rsidRDefault="00BF14E1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3C039D" w14:textId="77777777" w:rsidR="00BF14E1" w:rsidRDefault="00BF14E1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4F6F7E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74F3CA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B95D01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31DA49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900413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F939C6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352C73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C30A6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D3249A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2FE8AE" w14:textId="77777777" w:rsidR="00485728" w:rsidRDefault="00485728" w:rsidP="0048572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A691DC" w14:textId="649E45DA" w:rsidR="00171757" w:rsidRPr="00485728" w:rsidRDefault="00485728" w:rsidP="00171757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color w:val="7F7F7F"/>
                <w:sz w:val="22"/>
                <w:szCs w:val="22"/>
              </w:rPr>
            </w:pPr>
            <w:r w:rsidRPr="00485728">
              <w:rPr>
                <w:rFonts w:ascii="Arial" w:hAnsi="Arial" w:cs="Arial"/>
                <w:b/>
                <w:sz w:val="22"/>
                <w:szCs w:val="22"/>
              </w:rPr>
              <w:t>If you are applying for costs other than salary, please list and give estimated value to each</w:t>
            </w:r>
          </w:p>
          <w:p w14:paraId="6E365C37" w14:textId="77777777" w:rsidR="001375AB" w:rsidRPr="00E75CDD" w:rsidRDefault="001375AB" w:rsidP="00171757">
            <w:pPr>
              <w:rPr>
                <w:rFonts w:ascii="Arial" w:hAnsi="Arial" w:cs="Arial"/>
                <w:color w:val="7F7F7F"/>
                <w:sz w:val="22"/>
                <w:szCs w:val="22"/>
              </w:rPr>
            </w:pPr>
          </w:p>
          <w:p w14:paraId="357E9718" w14:textId="77777777" w:rsidR="00171757" w:rsidRDefault="00171757" w:rsidP="00171757">
            <w:pPr>
              <w:rPr>
                <w:rFonts w:ascii="Arial" w:hAnsi="Arial" w:cs="Arial"/>
                <w:sz w:val="22"/>
              </w:rPr>
            </w:pPr>
          </w:p>
          <w:p w14:paraId="36D6F4E0" w14:textId="77777777" w:rsidR="00894641" w:rsidRDefault="00894641" w:rsidP="00171757">
            <w:pPr>
              <w:rPr>
                <w:rFonts w:ascii="Arial" w:hAnsi="Arial" w:cs="Arial"/>
                <w:sz w:val="22"/>
              </w:rPr>
            </w:pPr>
          </w:p>
          <w:p w14:paraId="07462087" w14:textId="77777777" w:rsidR="00485728" w:rsidRDefault="00485728" w:rsidP="00171757">
            <w:pPr>
              <w:rPr>
                <w:rFonts w:ascii="Arial" w:hAnsi="Arial" w:cs="Arial"/>
                <w:sz w:val="22"/>
              </w:rPr>
            </w:pPr>
          </w:p>
          <w:p w14:paraId="285A8707" w14:textId="77777777" w:rsidR="00485728" w:rsidRDefault="00485728" w:rsidP="00171757">
            <w:pPr>
              <w:rPr>
                <w:rFonts w:ascii="Arial" w:hAnsi="Arial" w:cs="Arial"/>
                <w:sz w:val="22"/>
              </w:rPr>
            </w:pPr>
          </w:p>
          <w:p w14:paraId="33FAE2EC" w14:textId="77777777" w:rsidR="00485728" w:rsidRPr="00E75CDD" w:rsidRDefault="00485728" w:rsidP="00171757">
            <w:pPr>
              <w:rPr>
                <w:rFonts w:ascii="Arial" w:hAnsi="Arial" w:cs="Arial"/>
                <w:sz w:val="22"/>
              </w:rPr>
            </w:pPr>
          </w:p>
          <w:p w14:paraId="1CE31C86" w14:textId="77777777" w:rsidR="001375AB" w:rsidRDefault="001375AB" w:rsidP="00171757">
            <w:pPr>
              <w:rPr>
                <w:rFonts w:ascii="Arial" w:hAnsi="Arial" w:cs="Arial"/>
                <w:sz w:val="22"/>
              </w:rPr>
            </w:pPr>
          </w:p>
          <w:p w14:paraId="4763478C" w14:textId="77777777" w:rsidR="00BF14E1" w:rsidRDefault="00BF14E1" w:rsidP="00171757">
            <w:pPr>
              <w:rPr>
                <w:rFonts w:ascii="Arial" w:hAnsi="Arial" w:cs="Arial"/>
                <w:sz w:val="22"/>
              </w:rPr>
            </w:pPr>
          </w:p>
          <w:p w14:paraId="46BC9176" w14:textId="77777777" w:rsidR="00BF14E1" w:rsidRPr="00E75CDD" w:rsidRDefault="00BF14E1" w:rsidP="00171757">
            <w:pPr>
              <w:rPr>
                <w:rFonts w:ascii="Arial" w:hAnsi="Arial" w:cs="Arial"/>
                <w:sz w:val="22"/>
              </w:rPr>
            </w:pPr>
          </w:p>
          <w:p w14:paraId="4FC9F6DA" w14:textId="77777777" w:rsidR="00171757" w:rsidRPr="00E75CDD" w:rsidRDefault="00171757" w:rsidP="00171757">
            <w:pPr>
              <w:rPr>
                <w:rFonts w:ascii="Arial" w:hAnsi="Arial" w:cs="Arial"/>
                <w:sz w:val="22"/>
              </w:rPr>
            </w:pPr>
          </w:p>
          <w:p w14:paraId="120FEF8D" w14:textId="77777777" w:rsidR="00171757" w:rsidRPr="00E75CDD" w:rsidRDefault="00171757" w:rsidP="00171757">
            <w:pPr>
              <w:rPr>
                <w:rFonts w:ascii="Arial" w:hAnsi="Arial" w:cs="Arial"/>
                <w:b/>
              </w:rPr>
            </w:pPr>
          </w:p>
        </w:tc>
      </w:tr>
      <w:tr w:rsidR="005F1F44" w:rsidRPr="00E75CDD" w14:paraId="4D0F04A3" w14:textId="77777777" w:rsidTr="00D50F4D">
        <w:tc>
          <w:tcPr>
            <w:tcW w:w="10425" w:type="dxa"/>
            <w:gridSpan w:val="2"/>
            <w:shd w:val="clear" w:color="auto" w:fill="B8CCE4" w:themeFill="accent1" w:themeFillTint="66"/>
            <w:vAlign w:val="center"/>
          </w:tcPr>
          <w:p w14:paraId="3F9187AE" w14:textId="77777777" w:rsidR="005F1F44" w:rsidRPr="00E75CDD" w:rsidRDefault="005F1F44" w:rsidP="006E5D9F">
            <w:pPr>
              <w:spacing w:line="360" w:lineRule="auto"/>
              <w:rPr>
                <w:rFonts w:ascii="Arial" w:hAnsi="Arial" w:cs="Arial"/>
                <w:b/>
              </w:rPr>
            </w:pPr>
            <w:r w:rsidRPr="00E75CDD">
              <w:rPr>
                <w:rFonts w:ascii="Arial" w:hAnsi="Arial" w:cs="Arial"/>
                <w:b/>
              </w:rPr>
              <w:lastRenderedPageBreak/>
              <w:t xml:space="preserve">4. </w:t>
            </w:r>
            <w:r w:rsidR="006E5D9F">
              <w:rPr>
                <w:rFonts w:ascii="Arial" w:hAnsi="Arial" w:cs="Arial"/>
                <w:b/>
              </w:rPr>
              <w:t>Support and approval</w:t>
            </w:r>
          </w:p>
        </w:tc>
      </w:tr>
      <w:tr w:rsidR="005F1F44" w:rsidRPr="00E75CDD" w14:paraId="4CBAFE84" w14:textId="77777777" w:rsidTr="00D50F4D">
        <w:tc>
          <w:tcPr>
            <w:tcW w:w="10425" w:type="dxa"/>
            <w:gridSpan w:val="2"/>
            <w:vAlign w:val="center"/>
          </w:tcPr>
          <w:p w14:paraId="0D9CAE57" w14:textId="77777777" w:rsidR="009C5298" w:rsidRPr="0083312E" w:rsidRDefault="009C5298" w:rsidP="009C529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4ED90584" w14:textId="77777777" w:rsidR="009C5298" w:rsidRPr="009C5298" w:rsidRDefault="009C5298" w:rsidP="009C5298">
            <w:pPr>
              <w:rPr>
                <w:rFonts w:ascii="Arial" w:hAnsi="Arial" w:cs="Arial"/>
                <w:b/>
                <w:bCs/>
                <w:i/>
              </w:rPr>
            </w:pPr>
            <w:r w:rsidRPr="009C5298">
              <w:rPr>
                <w:rFonts w:ascii="Arial" w:hAnsi="Arial" w:cs="Arial"/>
                <w:b/>
                <w:bCs/>
              </w:rPr>
              <w:t xml:space="preserve">Statement of support from proposed supervisor: </w:t>
            </w:r>
          </w:p>
          <w:p w14:paraId="2CE58C1E" w14:textId="77777777" w:rsidR="009C5298" w:rsidRPr="0083312E" w:rsidRDefault="009C5298" w:rsidP="009B5FC5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025FB8F5" w14:textId="3F602C0C" w:rsidR="009C5298" w:rsidRPr="009C5298" w:rsidRDefault="009C5298" w:rsidP="009B5FC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C5298">
              <w:rPr>
                <w:rFonts w:ascii="Arial" w:hAnsi="Arial" w:cs="Arial"/>
                <w:bCs/>
                <w:sz w:val="22"/>
                <w:szCs w:val="22"/>
              </w:rPr>
              <w:t>Supervisor Name:                                         Institution/Department:</w:t>
            </w:r>
          </w:p>
          <w:p w14:paraId="51425AE4" w14:textId="77777777" w:rsidR="00D936BF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A5C832" w14:textId="77777777" w:rsidR="00D936BF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FE3187" w14:textId="77777777" w:rsidR="00D936BF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4FCB6" w14:textId="77777777" w:rsidR="009C5298" w:rsidRDefault="009C529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AA326" w14:textId="77777777" w:rsidR="00485728" w:rsidRDefault="0048572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B558A2" w14:textId="77777777" w:rsidR="00485728" w:rsidRDefault="0048572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61878" w14:textId="77777777" w:rsidR="00485728" w:rsidRDefault="0048572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B2AC08" w14:textId="77777777" w:rsidR="00485728" w:rsidRDefault="0048572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FB792" w14:textId="77777777" w:rsidR="009C5298" w:rsidRDefault="009C529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E74CC8" w14:textId="77777777" w:rsidR="009C5298" w:rsidRDefault="009C5298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BF028E" w14:textId="77777777" w:rsidR="00D936BF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D1B463" w14:textId="77777777" w:rsidR="00D936BF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219A6" w14:textId="77777777" w:rsidR="00D936BF" w:rsidRPr="00E75CDD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9ECD6B" w14:textId="77777777" w:rsidR="005F1F44" w:rsidRPr="00E75CDD" w:rsidRDefault="005F1F44" w:rsidP="00873EA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3B7316" w14:textId="77777777" w:rsidR="005F1F44" w:rsidRPr="00E75CDD" w:rsidRDefault="00D936BF" w:rsidP="00873EA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Signature                                                           Name                                                     Date</w:t>
            </w:r>
          </w:p>
        </w:tc>
      </w:tr>
      <w:tr w:rsidR="00D936BF" w:rsidRPr="00E75CDD" w14:paraId="1EFEE855" w14:textId="77777777" w:rsidTr="00D50F4D">
        <w:tc>
          <w:tcPr>
            <w:tcW w:w="10425" w:type="dxa"/>
            <w:gridSpan w:val="2"/>
            <w:shd w:val="clear" w:color="auto" w:fill="auto"/>
            <w:vAlign w:val="center"/>
          </w:tcPr>
          <w:p w14:paraId="3C373C4F" w14:textId="77777777" w:rsidR="005D0953" w:rsidRPr="0083312E" w:rsidRDefault="005D0953" w:rsidP="00873EA2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14:paraId="3CC2DA88" w14:textId="228179FF" w:rsidR="00D936BF" w:rsidRDefault="00D936BF" w:rsidP="00873EA2">
            <w:pPr>
              <w:rPr>
                <w:rFonts w:ascii="Arial" w:hAnsi="Arial" w:cs="Arial"/>
                <w:b/>
                <w:bCs/>
              </w:rPr>
            </w:pPr>
            <w:r w:rsidRPr="005D0953">
              <w:rPr>
                <w:rFonts w:ascii="Arial" w:hAnsi="Arial" w:cs="Arial"/>
                <w:b/>
                <w:bCs/>
              </w:rPr>
              <w:t>Statement of support by clinical</w:t>
            </w:r>
            <w:r w:rsidR="005D0953" w:rsidRPr="005D0953">
              <w:rPr>
                <w:rFonts w:ascii="Arial" w:hAnsi="Arial" w:cs="Arial"/>
                <w:b/>
                <w:bCs/>
              </w:rPr>
              <w:t>/line</w:t>
            </w:r>
            <w:r w:rsidRPr="005D0953">
              <w:rPr>
                <w:rFonts w:ascii="Arial" w:hAnsi="Arial" w:cs="Arial"/>
                <w:b/>
                <w:bCs/>
              </w:rPr>
              <w:t xml:space="preserve"> manager</w:t>
            </w:r>
          </w:p>
          <w:p w14:paraId="65933270" w14:textId="77777777" w:rsidR="009B5FC5" w:rsidRPr="0083312E" w:rsidRDefault="009B5FC5" w:rsidP="00873EA2">
            <w:pPr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tbl>
            <w:tblPr>
              <w:tblW w:w="10080" w:type="dxa"/>
              <w:tblLayout w:type="fixed"/>
              <w:tblLook w:val="0000" w:firstRow="0" w:lastRow="0" w:firstColumn="0" w:lastColumn="0" w:noHBand="0" w:noVBand="0"/>
            </w:tblPr>
            <w:tblGrid>
              <w:gridCol w:w="3229"/>
              <w:gridCol w:w="6851"/>
            </w:tblGrid>
            <w:tr w:rsidR="005D0953" w:rsidRPr="005D0953" w14:paraId="18750AD9" w14:textId="77777777" w:rsidTr="008B4957">
              <w:trPr>
                <w:cantSplit/>
                <w:trHeight w:val="676"/>
              </w:trPr>
              <w:tc>
                <w:tcPr>
                  <w:tcW w:w="3229" w:type="dxa"/>
                  <w:vAlign w:val="center"/>
                </w:tcPr>
                <w:p w14:paraId="648518A7" w14:textId="77777777" w:rsidR="005D0953" w:rsidRPr="009B5FC5" w:rsidRDefault="005D0953" w:rsidP="005D0953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B5FC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Name:</w:t>
                  </w:r>
                </w:p>
                <w:p w14:paraId="05ABFA52" w14:textId="77777777" w:rsidR="005D0953" w:rsidRPr="005D0953" w:rsidRDefault="005D0953" w:rsidP="005D0953">
                  <w:pPr>
                    <w:spacing w:before="60" w:after="12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51" w:type="dxa"/>
                  <w:vAlign w:val="center"/>
                </w:tcPr>
                <w:p w14:paraId="32907467" w14:textId="7A62D2A0" w:rsidR="005D0953" w:rsidRPr="009B5FC5" w:rsidRDefault="005D0953" w:rsidP="005D0953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B5FC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Position:</w:t>
                  </w:r>
                </w:p>
                <w:p w14:paraId="31AEC2D4" w14:textId="77777777" w:rsidR="005D0953" w:rsidRPr="005D0953" w:rsidRDefault="005D0953" w:rsidP="008D54D9">
                  <w:pPr>
                    <w:spacing w:before="60" w:after="120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</w:p>
              </w:tc>
            </w:tr>
          </w:tbl>
          <w:p w14:paraId="5C31FDFB" w14:textId="77777777" w:rsidR="005D0953" w:rsidRDefault="005D0953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CFE5E7" w14:textId="77777777" w:rsidR="00485728" w:rsidRDefault="0048572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B39041" w14:textId="77777777" w:rsidR="00485728" w:rsidRDefault="0048572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B1F670" w14:textId="77777777" w:rsidR="00485728" w:rsidRDefault="0048572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DAB5A82" w14:textId="77777777" w:rsidR="009C5298" w:rsidRDefault="009C529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88D32E8" w14:textId="77777777" w:rsidR="0083312E" w:rsidRDefault="0083312E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BBD817" w14:textId="77777777" w:rsidR="009C5298" w:rsidRDefault="009C529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E90E44" w14:textId="77777777" w:rsidR="0083312E" w:rsidRDefault="0083312E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E5D99F0" w14:textId="77777777" w:rsidR="009C5298" w:rsidRDefault="009C5298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212689" w14:textId="77777777" w:rsidR="00D936BF" w:rsidRDefault="00D936BF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D05AC4" w14:textId="77777777" w:rsidR="00D936BF" w:rsidRDefault="00D936BF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36FAED" w14:textId="77777777" w:rsidR="00D936BF" w:rsidRDefault="00D936BF" w:rsidP="00873EA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4453B3F" w14:textId="77777777" w:rsidR="00D936BF" w:rsidRPr="008B4957" w:rsidRDefault="00D936BF" w:rsidP="00873EA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B4957">
              <w:rPr>
                <w:rFonts w:ascii="Arial" w:hAnsi="Arial" w:cs="Arial"/>
                <w:bCs/>
                <w:sz w:val="22"/>
                <w:szCs w:val="22"/>
              </w:rPr>
              <w:t>Signature                                                           Name                                                     Date</w:t>
            </w:r>
          </w:p>
        </w:tc>
      </w:tr>
    </w:tbl>
    <w:p w14:paraId="303F743F" w14:textId="77777777" w:rsidR="00246772" w:rsidRPr="009C5298" w:rsidRDefault="00246772" w:rsidP="00C60E1D">
      <w:pPr>
        <w:spacing w:line="360" w:lineRule="auto"/>
        <w:rPr>
          <w:sz w:val="8"/>
          <w:szCs w:val="8"/>
        </w:rPr>
      </w:pPr>
    </w:p>
    <w:p w14:paraId="2BE693AC" w14:textId="77777777" w:rsidR="0083312E" w:rsidRDefault="0083312E" w:rsidP="00F13D36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47BBF976" w14:textId="77777777" w:rsidR="0083312E" w:rsidRDefault="0083312E" w:rsidP="00F13D36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115E04C1" w14:textId="77777777" w:rsidR="0083312E" w:rsidRPr="0083312E" w:rsidRDefault="0083312E" w:rsidP="00F13D36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14:paraId="0E329CFB" w14:textId="77777777" w:rsidR="0083312E" w:rsidRDefault="0083312E" w:rsidP="00F13D36">
      <w:pPr>
        <w:spacing w:line="360" w:lineRule="auto"/>
        <w:rPr>
          <w:rFonts w:ascii="Arial" w:hAnsi="Arial" w:cs="Arial"/>
          <w:b/>
        </w:rPr>
      </w:pPr>
    </w:p>
    <w:p w14:paraId="0515E561" w14:textId="182819D7" w:rsidR="00F13D36" w:rsidRDefault="00D22138" w:rsidP="00F13D3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Applicant</w:t>
      </w:r>
      <w:r w:rsidR="009B5FC5">
        <w:rPr>
          <w:rFonts w:ascii="Arial" w:hAnsi="Arial" w:cs="Arial"/>
          <w:b/>
        </w:rPr>
        <w:t xml:space="preserve"> Name:</w:t>
      </w:r>
      <w:r w:rsidR="009B5FC5">
        <w:rPr>
          <w:rFonts w:ascii="Arial" w:hAnsi="Arial" w:cs="Arial"/>
          <w:b/>
        </w:rPr>
        <w:tab/>
      </w:r>
      <w:r w:rsidR="009B5FC5">
        <w:rPr>
          <w:rFonts w:ascii="Arial" w:hAnsi="Arial" w:cs="Arial"/>
          <w:b/>
        </w:rPr>
        <w:tab/>
      </w:r>
      <w:r w:rsidR="009B5FC5">
        <w:rPr>
          <w:rFonts w:ascii="Arial" w:hAnsi="Arial" w:cs="Arial"/>
          <w:b/>
        </w:rPr>
        <w:tab/>
      </w:r>
      <w:r w:rsidR="00E9425B">
        <w:rPr>
          <w:rFonts w:ascii="Arial" w:hAnsi="Arial" w:cs="Arial"/>
        </w:rPr>
        <w:tab/>
      </w:r>
      <w:r w:rsidR="000A4BFA">
        <w:rPr>
          <w:rFonts w:ascii="Arial" w:hAnsi="Arial" w:cs="Arial"/>
          <w:b/>
        </w:rPr>
        <w:t>Signature</w:t>
      </w:r>
      <w:proofErr w:type="gramStart"/>
      <w:r w:rsidR="000A4BFA">
        <w:rPr>
          <w:rFonts w:ascii="Arial" w:hAnsi="Arial" w:cs="Arial"/>
          <w:b/>
        </w:rPr>
        <w:t>:</w:t>
      </w:r>
      <w:r w:rsidR="009C5298">
        <w:rPr>
          <w:rFonts w:ascii="Arial" w:hAnsi="Arial" w:cs="Arial"/>
        </w:rPr>
        <w:t>………………………………</w:t>
      </w:r>
      <w:proofErr w:type="gramEnd"/>
    </w:p>
    <w:p w14:paraId="0250B5FE" w14:textId="77777777" w:rsidR="000A4BFA" w:rsidRPr="00A370FB" w:rsidRDefault="000A4BFA" w:rsidP="00F13D36">
      <w:pPr>
        <w:spacing w:line="360" w:lineRule="auto"/>
        <w:rPr>
          <w:rFonts w:ascii="Arial" w:hAnsi="Arial" w:cs="Arial"/>
        </w:rPr>
      </w:pPr>
    </w:p>
    <w:sectPr w:rsidR="000A4BFA" w:rsidRPr="00A370FB" w:rsidSect="0078556C">
      <w:pgSz w:w="11906" w:h="16838"/>
      <w:pgMar w:top="1134" w:right="1021" w:bottom="1134" w:left="1021" w:header="284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0E5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19B202" w14:textId="77777777" w:rsidR="00C55EBB" w:rsidRDefault="00C55EBB">
      <w:r>
        <w:separator/>
      </w:r>
    </w:p>
  </w:endnote>
  <w:endnote w:type="continuationSeparator" w:id="0">
    <w:p w14:paraId="20DB918B" w14:textId="77777777" w:rsidR="00C55EBB" w:rsidRDefault="00C55EBB">
      <w:r>
        <w:continuationSeparator/>
      </w:r>
    </w:p>
  </w:endnote>
  <w:endnote w:type="continuationNotice" w:id="1">
    <w:p w14:paraId="2B5B26AF" w14:textId="77777777" w:rsidR="00790F29" w:rsidRDefault="00790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40946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A4A989" w14:textId="77777777" w:rsidR="00C55EBB" w:rsidRDefault="00C55E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C66B2" w14:textId="77777777" w:rsidR="00C55EBB" w:rsidRDefault="00D61EAA" w:rsidP="001646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55EB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464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1CA4D6" w14:textId="629A0D53" w:rsidR="00C55EBB" w:rsidRPr="009C5298" w:rsidRDefault="005236E3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Ju</w:t>
    </w:r>
    <w:r w:rsidR="00C843FC">
      <w:rPr>
        <w:rFonts w:ascii="Arial" w:hAnsi="Arial" w:cs="Arial"/>
        <w:sz w:val="20"/>
        <w:szCs w:val="20"/>
      </w:rPr>
      <w:t>n 2017</w:t>
    </w:r>
    <w:r w:rsidR="0078556C">
      <w:rPr>
        <w:rFonts w:ascii="Arial" w:hAnsi="Arial" w:cs="Arial"/>
        <w:sz w:val="20"/>
        <w:szCs w:val="20"/>
      </w:rPr>
      <w:t xml:space="preserve"> – NIHR Oxford BRC Preparatory Research Fellowship application form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8380F" w14:textId="77777777" w:rsidR="00C55EBB" w:rsidRDefault="00C55EBB">
      <w:r>
        <w:separator/>
      </w:r>
    </w:p>
  </w:footnote>
  <w:footnote w:type="continuationSeparator" w:id="0">
    <w:p w14:paraId="76328299" w14:textId="77777777" w:rsidR="00C55EBB" w:rsidRDefault="00C55EBB">
      <w:r>
        <w:continuationSeparator/>
      </w:r>
    </w:p>
  </w:footnote>
  <w:footnote w:type="continuationNotice" w:id="1">
    <w:p w14:paraId="6FF92C3E" w14:textId="77777777" w:rsidR="00790F29" w:rsidRDefault="00790F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7498D" w14:textId="5E3E3E3C" w:rsidR="00C55EBB" w:rsidRDefault="00C55E5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A32609" wp14:editId="14E65FA9">
              <wp:simplePos x="0" y="0"/>
              <wp:positionH relativeFrom="column">
                <wp:posOffset>-247650</wp:posOffset>
              </wp:positionH>
              <wp:positionV relativeFrom="paragraph">
                <wp:posOffset>-40640</wp:posOffset>
              </wp:positionV>
              <wp:extent cx="2028825" cy="63881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6388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68F4D" w14:textId="21C2C1DE" w:rsidR="002E06EE" w:rsidRDefault="002E06E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-19.5pt;margin-top:-3.2pt;width:159.75pt;height:5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" filled="f" stroked="f">
              <v:textbox>
                <w:txbxContent>
                  <w:p w14:paraId="74B68F4D" w14:textId="21C2C1DE" w:rsidR="002E06EE" w:rsidRDefault="002E06E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E60"/>
    <w:multiLevelType w:val="hybridMultilevel"/>
    <w:tmpl w:val="1CFC5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D0110"/>
    <w:multiLevelType w:val="hybridMultilevel"/>
    <w:tmpl w:val="D7706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72624"/>
    <w:multiLevelType w:val="hybridMultilevel"/>
    <w:tmpl w:val="FDA8A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01678"/>
    <w:multiLevelType w:val="hybridMultilevel"/>
    <w:tmpl w:val="3AAC2418"/>
    <w:lvl w:ilvl="0" w:tplc="04090005">
      <w:start w:val="1"/>
      <w:numFmt w:val="bullet"/>
      <w:lvlText w:val=""/>
      <w:lvlJc w:val="left"/>
      <w:pPr>
        <w:tabs>
          <w:tab w:val="num" w:pos="1395"/>
        </w:tabs>
        <w:ind w:left="13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4">
    <w:nsid w:val="21B97ED6"/>
    <w:multiLevelType w:val="hybridMultilevel"/>
    <w:tmpl w:val="6058AA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E006A"/>
    <w:multiLevelType w:val="hybridMultilevel"/>
    <w:tmpl w:val="08D63B9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C197ECB"/>
    <w:multiLevelType w:val="hybridMultilevel"/>
    <w:tmpl w:val="C53E51D4"/>
    <w:lvl w:ilvl="0" w:tplc="C0027E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704B6C"/>
    <w:multiLevelType w:val="hybridMultilevel"/>
    <w:tmpl w:val="5DFE5A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ED266D8"/>
    <w:multiLevelType w:val="hybridMultilevel"/>
    <w:tmpl w:val="7DE2B07E"/>
    <w:lvl w:ilvl="0" w:tplc="4D3A07F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51657"/>
    <w:multiLevelType w:val="hybridMultilevel"/>
    <w:tmpl w:val="689A41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9869AC"/>
    <w:multiLevelType w:val="hybridMultilevel"/>
    <w:tmpl w:val="70AC1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1C2C57"/>
    <w:multiLevelType w:val="multilevel"/>
    <w:tmpl w:val="F81288B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8178FF"/>
    <w:multiLevelType w:val="hybridMultilevel"/>
    <w:tmpl w:val="36D60E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1F7089"/>
    <w:multiLevelType w:val="hybridMultilevel"/>
    <w:tmpl w:val="2EB8AB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8401000"/>
    <w:multiLevelType w:val="hybridMultilevel"/>
    <w:tmpl w:val="0E4CF9D0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8C44C25"/>
    <w:multiLevelType w:val="hybridMultilevel"/>
    <w:tmpl w:val="BF941A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981163D"/>
    <w:multiLevelType w:val="hybridMultilevel"/>
    <w:tmpl w:val="B0B8F65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EF41D2B"/>
    <w:multiLevelType w:val="hybridMultilevel"/>
    <w:tmpl w:val="F96E9D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F975AB"/>
    <w:multiLevelType w:val="hybridMultilevel"/>
    <w:tmpl w:val="F81288B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2469D8"/>
    <w:multiLevelType w:val="hybridMultilevel"/>
    <w:tmpl w:val="9EF4A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6A7BF7"/>
    <w:multiLevelType w:val="multilevel"/>
    <w:tmpl w:val="1488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AC0F58"/>
    <w:multiLevelType w:val="hybridMultilevel"/>
    <w:tmpl w:val="66D6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FF5624"/>
    <w:multiLevelType w:val="hybridMultilevel"/>
    <w:tmpl w:val="D83A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C4496"/>
    <w:multiLevelType w:val="hybridMultilevel"/>
    <w:tmpl w:val="F8E6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2521D2"/>
    <w:multiLevelType w:val="hybridMultilevel"/>
    <w:tmpl w:val="3384B90E"/>
    <w:lvl w:ilvl="0" w:tplc="7738F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E11292"/>
    <w:multiLevelType w:val="hybridMultilevel"/>
    <w:tmpl w:val="9A10CED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F513D74"/>
    <w:multiLevelType w:val="hybridMultilevel"/>
    <w:tmpl w:val="742C159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795D3E10"/>
    <w:multiLevelType w:val="hybridMultilevel"/>
    <w:tmpl w:val="51B066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5"/>
  </w:num>
  <w:num w:numId="13">
    <w:abstractNumId w:val="2"/>
  </w:num>
  <w:num w:numId="14">
    <w:abstractNumId w:val="16"/>
  </w:num>
  <w:num w:numId="15">
    <w:abstractNumId w:val="12"/>
  </w:num>
  <w:num w:numId="16">
    <w:abstractNumId w:val="22"/>
  </w:num>
  <w:num w:numId="17">
    <w:abstractNumId w:val="23"/>
  </w:num>
  <w:num w:numId="18">
    <w:abstractNumId w:val="17"/>
  </w:num>
  <w:num w:numId="19">
    <w:abstractNumId w:val="20"/>
  </w:num>
  <w:num w:numId="20">
    <w:abstractNumId w:val="18"/>
  </w:num>
  <w:num w:numId="21">
    <w:abstractNumId w:val="11"/>
  </w:num>
  <w:num w:numId="22">
    <w:abstractNumId w:val="9"/>
  </w:num>
  <w:num w:numId="23">
    <w:abstractNumId w:val="19"/>
  </w:num>
  <w:num w:numId="24">
    <w:abstractNumId w:val="21"/>
  </w:num>
  <w:num w:numId="25">
    <w:abstractNumId w:val="27"/>
  </w:num>
  <w:num w:numId="26">
    <w:abstractNumId w:val="0"/>
  </w:num>
  <w:num w:numId="27">
    <w:abstractNumId w:val="8"/>
  </w:num>
  <w:num w:numId="28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dit">
    <w15:presenceInfo w15:providerId="None" w15:userId="msdi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noPunctuationKerning/>
  <w:characterSpacingControl w:val="doNotCompress"/>
  <w:hdrShapeDefaults>
    <o:shapedefaults v:ext="edit" spidmax="911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C"/>
    <w:rsid w:val="000031F4"/>
    <w:rsid w:val="000053BA"/>
    <w:rsid w:val="00006FBF"/>
    <w:rsid w:val="0000759D"/>
    <w:rsid w:val="00007F65"/>
    <w:rsid w:val="00012F4E"/>
    <w:rsid w:val="000155D3"/>
    <w:rsid w:val="00015C1C"/>
    <w:rsid w:val="000202AA"/>
    <w:rsid w:val="000219A1"/>
    <w:rsid w:val="00033055"/>
    <w:rsid w:val="00035BC8"/>
    <w:rsid w:val="0003781A"/>
    <w:rsid w:val="00037E1F"/>
    <w:rsid w:val="00044731"/>
    <w:rsid w:val="00051B09"/>
    <w:rsid w:val="0005245A"/>
    <w:rsid w:val="000773C6"/>
    <w:rsid w:val="00081489"/>
    <w:rsid w:val="00086617"/>
    <w:rsid w:val="000A4BFA"/>
    <w:rsid w:val="000B0938"/>
    <w:rsid w:val="000B21E4"/>
    <w:rsid w:val="000B33E0"/>
    <w:rsid w:val="000D3647"/>
    <w:rsid w:val="000E0C9E"/>
    <w:rsid w:val="000F0F90"/>
    <w:rsid w:val="000F1FFA"/>
    <w:rsid w:val="000F4600"/>
    <w:rsid w:val="00106474"/>
    <w:rsid w:val="001156D3"/>
    <w:rsid w:val="001163FA"/>
    <w:rsid w:val="001240BB"/>
    <w:rsid w:val="001267B2"/>
    <w:rsid w:val="00136109"/>
    <w:rsid w:val="001375AB"/>
    <w:rsid w:val="00144876"/>
    <w:rsid w:val="00144E98"/>
    <w:rsid w:val="00147CC5"/>
    <w:rsid w:val="00162FEB"/>
    <w:rsid w:val="00164678"/>
    <w:rsid w:val="00171757"/>
    <w:rsid w:val="00173F8D"/>
    <w:rsid w:val="00182F29"/>
    <w:rsid w:val="0019171B"/>
    <w:rsid w:val="001962FD"/>
    <w:rsid w:val="001A720A"/>
    <w:rsid w:val="001C3854"/>
    <w:rsid w:val="001D429D"/>
    <w:rsid w:val="001E5065"/>
    <w:rsid w:val="001E6490"/>
    <w:rsid w:val="001E7075"/>
    <w:rsid w:val="002079A3"/>
    <w:rsid w:val="00210CF8"/>
    <w:rsid w:val="002429D1"/>
    <w:rsid w:val="00246772"/>
    <w:rsid w:val="002558F8"/>
    <w:rsid w:val="002636A3"/>
    <w:rsid w:val="00275515"/>
    <w:rsid w:val="0027705B"/>
    <w:rsid w:val="00281068"/>
    <w:rsid w:val="00295B91"/>
    <w:rsid w:val="002A4652"/>
    <w:rsid w:val="002C7C08"/>
    <w:rsid w:val="002D0874"/>
    <w:rsid w:val="002D4CEC"/>
    <w:rsid w:val="002E06EE"/>
    <w:rsid w:val="002E1D94"/>
    <w:rsid w:val="002E6F20"/>
    <w:rsid w:val="002F7BDB"/>
    <w:rsid w:val="003146EF"/>
    <w:rsid w:val="00322310"/>
    <w:rsid w:val="00322E0F"/>
    <w:rsid w:val="00333DB5"/>
    <w:rsid w:val="00336B5F"/>
    <w:rsid w:val="00350489"/>
    <w:rsid w:val="00350D2D"/>
    <w:rsid w:val="00357327"/>
    <w:rsid w:val="00362D77"/>
    <w:rsid w:val="00371D55"/>
    <w:rsid w:val="00375075"/>
    <w:rsid w:val="003820E2"/>
    <w:rsid w:val="00382A3C"/>
    <w:rsid w:val="0039071C"/>
    <w:rsid w:val="00396FAC"/>
    <w:rsid w:val="003B1334"/>
    <w:rsid w:val="003B3D31"/>
    <w:rsid w:val="003B666F"/>
    <w:rsid w:val="003C48F3"/>
    <w:rsid w:val="003C7B2E"/>
    <w:rsid w:val="003D02EE"/>
    <w:rsid w:val="003E1059"/>
    <w:rsid w:val="003F1486"/>
    <w:rsid w:val="00401911"/>
    <w:rsid w:val="00420419"/>
    <w:rsid w:val="004224D2"/>
    <w:rsid w:val="004427FD"/>
    <w:rsid w:val="00443918"/>
    <w:rsid w:val="0044770B"/>
    <w:rsid w:val="0045239C"/>
    <w:rsid w:val="00457E90"/>
    <w:rsid w:val="004827B6"/>
    <w:rsid w:val="00485728"/>
    <w:rsid w:val="004951F0"/>
    <w:rsid w:val="004B3113"/>
    <w:rsid w:val="004B6546"/>
    <w:rsid w:val="004B6BA1"/>
    <w:rsid w:val="004C390A"/>
    <w:rsid w:val="004C7135"/>
    <w:rsid w:val="004D02A4"/>
    <w:rsid w:val="004E1C11"/>
    <w:rsid w:val="004F48A8"/>
    <w:rsid w:val="00512755"/>
    <w:rsid w:val="005236E3"/>
    <w:rsid w:val="00553E83"/>
    <w:rsid w:val="005667E8"/>
    <w:rsid w:val="00572018"/>
    <w:rsid w:val="00573D0C"/>
    <w:rsid w:val="00575D03"/>
    <w:rsid w:val="00576879"/>
    <w:rsid w:val="00583755"/>
    <w:rsid w:val="00583B0B"/>
    <w:rsid w:val="005A23F4"/>
    <w:rsid w:val="005A36A0"/>
    <w:rsid w:val="005B253F"/>
    <w:rsid w:val="005B6225"/>
    <w:rsid w:val="005B7161"/>
    <w:rsid w:val="005D0953"/>
    <w:rsid w:val="005D0E2F"/>
    <w:rsid w:val="005E42D3"/>
    <w:rsid w:val="005E7EF7"/>
    <w:rsid w:val="005F1A5E"/>
    <w:rsid w:val="005F1F44"/>
    <w:rsid w:val="005F63FC"/>
    <w:rsid w:val="006070CE"/>
    <w:rsid w:val="00617FA8"/>
    <w:rsid w:val="006545B6"/>
    <w:rsid w:val="00654C16"/>
    <w:rsid w:val="00657057"/>
    <w:rsid w:val="006602E2"/>
    <w:rsid w:val="006847B7"/>
    <w:rsid w:val="00690BAE"/>
    <w:rsid w:val="00695AFA"/>
    <w:rsid w:val="006A7F7D"/>
    <w:rsid w:val="006B035F"/>
    <w:rsid w:val="006D15CD"/>
    <w:rsid w:val="006D1DD2"/>
    <w:rsid w:val="006D76EF"/>
    <w:rsid w:val="006E5D9F"/>
    <w:rsid w:val="006F1353"/>
    <w:rsid w:val="00702F58"/>
    <w:rsid w:val="007076DD"/>
    <w:rsid w:val="0073128E"/>
    <w:rsid w:val="007335B2"/>
    <w:rsid w:val="007421F4"/>
    <w:rsid w:val="00743236"/>
    <w:rsid w:val="0076441B"/>
    <w:rsid w:val="007715E8"/>
    <w:rsid w:val="007725E2"/>
    <w:rsid w:val="0077739E"/>
    <w:rsid w:val="0078073B"/>
    <w:rsid w:val="00781C80"/>
    <w:rsid w:val="0078556C"/>
    <w:rsid w:val="00790F29"/>
    <w:rsid w:val="00793D8A"/>
    <w:rsid w:val="00796379"/>
    <w:rsid w:val="0079784F"/>
    <w:rsid w:val="007A0765"/>
    <w:rsid w:val="007B079F"/>
    <w:rsid w:val="007B17B9"/>
    <w:rsid w:val="007B2E66"/>
    <w:rsid w:val="007B31F4"/>
    <w:rsid w:val="007C4C42"/>
    <w:rsid w:val="007C6B8E"/>
    <w:rsid w:val="007D29A8"/>
    <w:rsid w:val="007E7EA0"/>
    <w:rsid w:val="008079F6"/>
    <w:rsid w:val="00812905"/>
    <w:rsid w:val="0082286B"/>
    <w:rsid w:val="0083312E"/>
    <w:rsid w:val="00841DF4"/>
    <w:rsid w:val="0084370E"/>
    <w:rsid w:val="00852281"/>
    <w:rsid w:val="0085520C"/>
    <w:rsid w:val="00855DCA"/>
    <w:rsid w:val="008562E4"/>
    <w:rsid w:val="00873EA2"/>
    <w:rsid w:val="0087668A"/>
    <w:rsid w:val="008906CC"/>
    <w:rsid w:val="00894641"/>
    <w:rsid w:val="0089592B"/>
    <w:rsid w:val="008B4957"/>
    <w:rsid w:val="008C21F7"/>
    <w:rsid w:val="008D3337"/>
    <w:rsid w:val="008D718C"/>
    <w:rsid w:val="008E077E"/>
    <w:rsid w:val="008E17D5"/>
    <w:rsid w:val="008E2DF8"/>
    <w:rsid w:val="008F42F5"/>
    <w:rsid w:val="00910E16"/>
    <w:rsid w:val="00912074"/>
    <w:rsid w:val="00916837"/>
    <w:rsid w:val="00920A48"/>
    <w:rsid w:val="009244AF"/>
    <w:rsid w:val="00924E22"/>
    <w:rsid w:val="0093127C"/>
    <w:rsid w:val="00944B4F"/>
    <w:rsid w:val="00945F73"/>
    <w:rsid w:val="00956930"/>
    <w:rsid w:val="00965992"/>
    <w:rsid w:val="00966DE9"/>
    <w:rsid w:val="00981AE4"/>
    <w:rsid w:val="0098735D"/>
    <w:rsid w:val="009A2427"/>
    <w:rsid w:val="009A7ED5"/>
    <w:rsid w:val="009B5FC5"/>
    <w:rsid w:val="009C5298"/>
    <w:rsid w:val="009C61B2"/>
    <w:rsid w:val="009C7B8A"/>
    <w:rsid w:val="009D1B4D"/>
    <w:rsid w:val="009D6AC2"/>
    <w:rsid w:val="009E0023"/>
    <w:rsid w:val="009F6EE2"/>
    <w:rsid w:val="00A3087B"/>
    <w:rsid w:val="00A3285A"/>
    <w:rsid w:val="00A370FB"/>
    <w:rsid w:val="00A44AD2"/>
    <w:rsid w:val="00A44E3D"/>
    <w:rsid w:val="00A54FCC"/>
    <w:rsid w:val="00A70690"/>
    <w:rsid w:val="00A74440"/>
    <w:rsid w:val="00A76D84"/>
    <w:rsid w:val="00A82E26"/>
    <w:rsid w:val="00A83F38"/>
    <w:rsid w:val="00AA0DE4"/>
    <w:rsid w:val="00AC2532"/>
    <w:rsid w:val="00AC3661"/>
    <w:rsid w:val="00AC5C7B"/>
    <w:rsid w:val="00AC7988"/>
    <w:rsid w:val="00AD3289"/>
    <w:rsid w:val="00AE5EF4"/>
    <w:rsid w:val="00AF409A"/>
    <w:rsid w:val="00B05976"/>
    <w:rsid w:val="00B12465"/>
    <w:rsid w:val="00B20CC7"/>
    <w:rsid w:val="00B24F08"/>
    <w:rsid w:val="00B346BA"/>
    <w:rsid w:val="00B34D60"/>
    <w:rsid w:val="00B5679F"/>
    <w:rsid w:val="00B648A0"/>
    <w:rsid w:val="00B76872"/>
    <w:rsid w:val="00B8294B"/>
    <w:rsid w:val="00B83F70"/>
    <w:rsid w:val="00B93EED"/>
    <w:rsid w:val="00BA4A05"/>
    <w:rsid w:val="00BA660D"/>
    <w:rsid w:val="00BC162A"/>
    <w:rsid w:val="00BC3A73"/>
    <w:rsid w:val="00BC4125"/>
    <w:rsid w:val="00BE19BF"/>
    <w:rsid w:val="00BE2394"/>
    <w:rsid w:val="00BE466E"/>
    <w:rsid w:val="00BF14E1"/>
    <w:rsid w:val="00C01625"/>
    <w:rsid w:val="00C06453"/>
    <w:rsid w:val="00C156B9"/>
    <w:rsid w:val="00C22240"/>
    <w:rsid w:val="00C344C0"/>
    <w:rsid w:val="00C55B2B"/>
    <w:rsid w:val="00C55E5E"/>
    <w:rsid w:val="00C55EBB"/>
    <w:rsid w:val="00C60E1D"/>
    <w:rsid w:val="00C60FB2"/>
    <w:rsid w:val="00C62144"/>
    <w:rsid w:val="00C65686"/>
    <w:rsid w:val="00C77025"/>
    <w:rsid w:val="00C7775F"/>
    <w:rsid w:val="00C80BEF"/>
    <w:rsid w:val="00C843FC"/>
    <w:rsid w:val="00C91F64"/>
    <w:rsid w:val="00CA35E8"/>
    <w:rsid w:val="00CB668C"/>
    <w:rsid w:val="00CC694A"/>
    <w:rsid w:val="00CD0A22"/>
    <w:rsid w:val="00CE041B"/>
    <w:rsid w:val="00CF3399"/>
    <w:rsid w:val="00CF5989"/>
    <w:rsid w:val="00D03BCB"/>
    <w:rsid w:val="00D14E11"/>
    <w:rsid w:val="00D17865"/>
    <w:rsid w:val="00D17F33"/>
    <w:rsid w:val="00D22138"/>
    <w:rsid w:val="00D22928"/>
    <w:rsid w:val="00D23094"/>
    <w:rsid w:val="00D32D47"/>
    <w:rsid w:val="00D33355"/>
    <w:rsid w:val="00D3358D"/>
    <w:rsid w:val="00D4111F"/>
    <w:rsid w:val="00D446E9"/>
    <w:rsid w:val="00D50F4D"/>
    <w:rsid w:val="00D51101"/>
    <w:rsid w:val="00D545A9"/>
    <w:rsid w:val="00D57058"/>
    <w:rsid w:val="00D61EAA"/>
    <w:rsid w:val="00D76709"/>
    <w:rsid w:val="00D87253"/>
    <w:rsid w:val="00D907CB"/>
    <w:rsid w:val="00D936BF"/>
    <w:rsid w:val="00DA30A5"/>
    <w:rsid w:val="00DA702E"/>
    <w:rsid w:val="00DD71C6"/>
    <w:rsid w:val="00DE018F"/>
    <w:rsid w:val="00DF339B"/>
    <w:rsid w:val="00DF3698"/>
    <w:rsid w:val="00E00722"/>
    <w:rsid w:val="00E07CCD"/>
    <w:rsid w:val="00E137E4"/>
    <w:rsid w:val="00E147A0"/>
    <w:rsid w:val="00E26B09"/>
    <w:rsid w:val="00E422E4"/>
    <w:rsid w:val="00E518FE"/>
    <w:rsid w:val="00E66A42"/>
    <w:rsid w:val="00E67F08"/>
    <w:rsid w:val="00E71C48"/>
    <w:rsid w:val="00E74C9E"/>
    <w:rsid w:val="00E75CDD"/>
    <w:rsid w:val="00E81483"/>
    <w:rsid w:val="00E9425B"/>
    <w:rsid w:val="00E94E12"/>
    <w:rsid w:val="00EA3993"/>
    <w:rsid w:val="00EA735C"/>
    <w:rsid w:val="00EB4535"/>
    <w:rsid w:val="00EB5E09"/>
    <w:rsid w:val="00ED6C2E"/>
    <w:rsid w:val="00EE448C"/>
    <w:rsid w:val="00EE6605"/>
    <w:rsid w:val="00EF7EAE"/>
    <w:rsid w:val="00F13D36"/>
    <w:rsid w:val="00F14D81"/>
    <w:rsid w:val="00F15453"/>
    <w:rsid w:val="00F15E50"/>
    <w:rsid w:val="00F177A5"/>
    <w:rsid w:val="00F42844"/>
    <w:rsid w:val="00F474C3"/>
    <w:rsid w:val="00F53CF6"/>
    <w:rsid w:val="00F540A1"/>
    <w:rsid w:val="00F54416"/>
    <w:rsid w:val="00F546DE"/>
    <w:rsid w:val="00F5473E"/>
    <w:rsid w:val="00F82086"/>
    <w:rsid w:val="00F82318"/>
    <w:rsid w:val="00F84BE6"/>
    <w:rsid w:val="00F877E4"/>
    <w:rsid w:val="00F95D4C"/>
    <w:rsid w:val="00F96E84"/>
    <w:rsid w:val="00FA40C5"/>
    <w:rsid w:val="00FC29EA"/>
    <w:rsid w:val="00FC5151"/>
    <w:rsid w:val="00FE42D2"/>
    <w:rsid w:val="00FE6376"/>
    <w:rsid w:val="00FF7B80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."/>
  <w:listSeparator w:val=","/>
  <w14:docId w14:val="2D941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C7135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semiHidden/>
    <w:rsid w:val="004C7135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link w:val="BodyTextIndent"/>
    <w:semiHidden/>
    <w:rsid w:val="00912074"/>
    <w:rPr>
      <w:rFonts w:ascii="Arial" w:hAnsi="Arial" w:cs="Arial"/>
      <w:sz w:val="22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05976"/>
    <w:pPr>
      <w:ind w:left="720"/>
    </w:pPr>
  </w:style>
  <w:style w:type="table" w:styleId="TableGrid">
    <w:name w:val="Table Grid"/>
    <w:basedOn w:val="TableNormal"/>
    <w:rsid w:val="004E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34D6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34D60"/>
  </w:style>
  <w:style w:type="paragraph" w:customStyle="1" w:styleId="Normail">
    <w:name w:val="Normail"/>
    <w:basedOn w:val="PlainText"/>
    <w:link w:val="NormailChar"/>
    <w:rsid w:val="00F13D36"/>
    <w:rPr>
      <w:rFonts w:ascii="Arial" w:hAnsi="Arial" w:cs="Times New Roman"/>
      <w:sz w:val="22"/>
      <w:szCs w:val="24"/>
    </w:rPr>
  </w:style>
  <w:style w:type="character" w:customStyle="1" w:styleId="NormailChar">
    <w:name w:val="Normail Char"/>
    <w:link w:val="Normail"/>
    <w:rsid w:val="00F13D36"/>
    <w:rPr>
      <w:rFonts w:ascii="Arial" w:hAnsi="Arial"/>
      <w:sz w:val="22"/>
      <w:szCs w:val="24"/>
      <w:lang w:val="en-GB" w:eastAsia="en-US" w:bidi="ar-SA"/>
    </w:rPr>
  </w:style>
  <w:style w:type="paragraph" w:styleId="PlainText">
    <w:name w:val="Plain Text"/>
    <w:basedOn w:val="Normal"/>
    <w:rsid w:val="00F13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0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7058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31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1F4"/>
    <w:rPr>
      <w:sz w:val="24"/>
      <w:szCs w:val="24"/>
      <w:lang w:eastAsia="en-US"/>
    </w:rPr>
  </w:style>
  <w:style w:type="paragraph" w:customStyle="1" w:styleId="Default">
    <w:name w:val="Default"/>
    <w:rsid w:val="002D08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40A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60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6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PowerPoint_Presentation2.pptx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package" Target="embeddings/Microsoft_PowerPoint_Presentation1.pptx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1B5C4-DCD4-4344-A4A3-2E10FFF1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216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Careers Service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best</dc:creator>
  <cp:lastModifiedBy>ahipkin</cp:lastModifiedBy>
  <cp:revision>15</cp:revision>
  <cp:lastPrinted>2016-07-12T12:16:00Z</cp:lastPrinted>
  <dcterms:created xsi:type="dcterms:W3CDTF">2017-01-12T10:17:00Z</dcterms:created>
  <dcterms:modified xsi:type="dcterms:W3CDTF">2017-06-07T15:41:00Z</dcterms:modified>
</cp:coreProperties>
</file>